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41"/>
        <w:gridCol w:w="3195"/>
      </w:tblGrid>
      <w:tr w:rsidR="00A83111" w14:paraId="735678F6" w14:textId="77777777" w:rsidTr="00A83111">
        <w:tc>
          <w:tcPr>
            <w:tcW w:w="704" w:type="dxa"/>
          </w:tcPr>
          <w:p w14:paraId="07556610"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72391A53"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A83111">
              <w:rPr>
                <w:rFonts w:ascii="Calibri" w:hAnsi="Calibri"/>
                <w:b/>
                <w:sz w:val="24"/>
                <w:szCs w:val="24"/>
              </w:rPr>
              <w:t>VTS Committee</w:t>
            </w:r>
          </w:p>
        </w:tc>
        <w:tc>
          <w:tcPr>
            <w:tcW w:w="3226" w:type="dxa"/>
          </w:tcPr>
          <w:p w14:paraId="13B3C9EE" w14:textId="77777777" w:rsidR="00A83111" w:rsidRDefault="00A83111" w:rsidP="00A322CE">
            <w:pPr>
              <w:pStyle w:val="Header"/>
              <w:tabs>
                <w:tab w:val="clear" w:pos="9639"/>
                <w:tab w:val="right" w:pos="5954"/>
              </w:tabs>
              <w:spacing w:before="120" w:after="120"/>
              <w:jc w:val="right"/>
              <w:rPr>
                <w:rFonts w:ascii="Calibri" w:hAnsi="Calibri"/>
              </w:rPr>
            </w:pPr>
            <w:r>
              <w:rPr>
                <w:rFonts w:ascii="Calibri" w:hAnsi="Calibri"/>
              </w:rPr>
              <w:t>VTS50</w:t>
            </w:r>
            <w:r w:rsidRPr="00391AE2">
              <w:rPr>
                <w:rFonts w:ascii="Calibri" w:hAnsi="Calibri"/>
              </w:rPr>
              <w:t>-13.2.</w:t>
            </w:r>
            <w:r w:rsidRPr="002348B0">
              <w:rPr>
                <w:rFonts w:ascii="Calibri" w:hAnsi="Calibri"/>
                <w:highlight w:val="yellow"/>
              </w:rPr>
              <w:t>x</w:t>
            </w:r>
            <w:r w:rsidR="005E7AC9">
              <w:rPr>
                <w:rFonts w:ascii="Calibri" w:hAnsi="Calibri"/>
              </w:rPr>
              <w:t xml:space="preserve"> </w:t>
            </w:r>
          </w:p>
        </w:tc>
      </w:tr>
      <w:tr w:rsidR="00A83111" w14:paraId="698EA3AF" w14:textId="77777777" w:rsidTr="00A83111">
        <w:tc>
          <w:tcPr>
            <w:tcW w:w="704" w:type="dxa"/>
          </w:tcPr>
          <w:p w14:paraId="576B7CD6"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51A1072A" w14:textId="77777777" w:rsidR="00B60E3A" w:rsidRDefault="00B60E3A" w:rsidP="007B32D3">
            <w:pPr>
              <w:pStyle w:val="Header"/>
              <w:tabs>
                <w:tab w:val="clear" w:pos="9639"/>
                <w:tab w:val="right" w:pos="5954"/>
              </w:tabs>
              <w:spacing w:before="120" w:after="120"/>
              <w:rPr>
                <w:rFonts w:ascii="Calibri" w:hAnsi="Calibri"/>
                <w:b/>
                <w:sz w:val="24"/>
                <w:szCs w:val="24"/>
              </w:rPr>
            </w:pPr>
            <w:r>
              <w:rPr>
                <w:rFonts w:ascii="Calibri" w:hAnsi="Calibri"/>
                <w:b/>
                <w:sz w:val="24"/>
                <w:szCs w:val="24"/>
              </w:rPr>
              <w:t>Council</w:t>
            </w:r>
          </w:p>
          <w:p w14:paraId="299CC5E7"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A83111">
              <w:rPr>
                <w:rFonts w:ascii="Calibri" w:hAnsi="Calibri"/>
                <w:b/>
                <w:sz w:val="24"/>
                <w:szCs w:val="24"/>
              </w:rPr>
              <w:t>IALA Secretariat</w:t>
            </w:r>
          </w:p>
        </w:tc>
        <w:tc>
          <w:tcPr>
            <w:tcW w:w="3226" w:type="dxa"/>
          </w:tcPr>
          <w:p w14:paraId="7E60FB1E" w14:textId="77777777" w:rsidR="00A83111" w:rsidRDefault="007C2428" w:rsidP="007B32D3">
            <w:pPr>
              <w:pStyle w:val="Header"/>
              <w:tabs>
                <w:tab w:val="clear" w:pos="9639"/>
                <w:tab w:val="right" w:pos="5954"/>
              </w:tabs>
              <w:spacing w:before="120" w:after="120"/>
              <w:jc w:val="right"/>
              <w:rPr>
                <w:rFonts w:ascii="Calibri" w:hAnsi="Calibri"/>
              </w:rPr>
            </w:pPr>
            <w:r w:rsidRPr="007C2428">
              <w:rPr>
                <w:rFonts w:ascii="Calibri" w:hAnsi="Calibri"/>
                <w:highlight w:val="yellow"/>
              </w:rPr>
              <w:t>29</w:t>
            </w:r>
            <w:r w:rsidR="00A83111">
              <w:rPr>
                <w:rFonts w:ascii="Calibri" w:hAnsi="Calibri"/>
              </w:rPr>
              <w:t xml:space="preserve"> March 2021</w:t>
            </w:r>
          </w:p>
        </w:tc>
      </w:tr>
    </w:tbl>
    <w:p w14:paraId="202A5F19" w14:textId="77777777" w:rsidR="008541C4" w:rsidRDefault="008541C4" w:rsidP="008541C4">
      <w:pPr>
        <w:pStyle w:val="Header"/>
        <w:tabs>
          <w:tab w:val="clear" w:pos="9639"/>
          <w:tab w:val="right" w:pos="5954"/>
        </w:tabs>
        <w:jc w:val="right"/>
        <w:rPr>
          <w:rFonts w:ascii="Calibri" w:hAnsi="Calibri"/>
        </w:rPr>
      </w:pPr>
    </w:p>
    <w:p w14:paraId="148EF27D"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4AF965EC" w14:textId="77777777" w:rsidR="002348B0" w:rsidRDefault="002348B0" w:rsidP="002348B0">
      <w:pPr>
        <w:spacing w:before="240" w:after="120"/>
        <w:jc w:val="center"/>
        <w:rPr>
          <w:rFonts w:ascii="Calibri" w:hAnsi="Calibri"/>
          <w:b/>
          <w:color w:val="4F81BD"/>
          <w:sz w:val="32"/>
          <w:szCs w:val="32"/>
        </w:rPr>
      </w:pPr>
      <w:r>
        <w:rPr>
          <w:rFonts w:ascii="Calibri" w:hAnsi="Calibri"/>
          <w:b/>
          <w:color w:val="4F81BD"/>
          <w:sz w:val="32"/>
          <w:szCs w:val="32"/>
        </w:rPr>
        <w:t>Updates to the VTS Manual (Task 1.4.1)</w:t>
      </w:r>
    </w:p>
    <w:bookmarkEnd w:id="0"/>
    <w:p w14:paraId="5CC7F7A2" w14:textId="77777777" w:rsidR="001C44A3" w:rsidRPr="00605E43" w:rsidRDefault="007B32D3" w:rsidP="006F40AF">
      <w:pPr>
        <w:pStyle w:val="Heading1"/>
      </w:pPr>
      <w:r>
        <w:t>introduction</w:t>
      </w:r>
    </w:p>
    <w:p w14:paraId="7E73E714" w14:textId="77777777" w:rsidR="008400CF" w:rsidRDefault="007B187A" w:rsidP="00E55927">
      <w:pPr>
        <w:pStyle w:val="BodyText"/>
        <w:rPr>
          <w:rFonts w:ascii="Calibri" w:hAnsi="Calibri"/>
        </w:rPr>
      </w:pPr>
      <w:r>
        <w:rPr>
          <w:rFonts w:ascii="Calibri" w:hAnsi="Calibri"/>
        </w:rPr>
        <w:t>T</w:t>
      </w:r>
      <w:r w:rsidR="00EF3DF1">
        <w:rPr>
          <w:rFonts w:ascii="Calibri" w:hAnsi="Calibri"/>
        </w:rPr>
        <w:t xml:space="preserve">his </w:t>
      </w:r>
      <w:r>
        <w:rPr>
          <w:rFonts w:ascii="Calibri" w:hAnsi="Calibri"/>
        </w:rPr>
        <w:t xml:space="preserve">document </w:t>
      </w:r>
      <w:r w:rsidR="002348B0">
        <w:rPr>
          <w:rFonts w:ascii="Calibri" w:hAnsi="Calibri"/>
        </w:rPr>
        <w:t>summarise</w:t>
      </w:r>
      <w:r w:rsidR="00EF3DF1">
        <w:rPr>
          <w:rFonts w:ascii="Calibri" w:hAnsi="Calibri"/>
        </w:rPr>
        <w:t>s</w:t>
      </w:r>
      <w:r w:rsidR="002348B0">
        <w:rPr>
          <w:rFonts w:ascii="Calibri" w:hAnsi="Calibri"/>
        </w:rPr>
        <w:t xml:space="preserve"> proposed </w:t>
      </w:r>
      <w:r w:rsidR="003D6AE5">
        <w:rPr>
          <w:rFonts w:ascii="Calibri" w:hAnsi="Calibri"/>
        </w:rPr>
        <w:t>editorial amendments to the VTS Manual following VTS50</w:t>
      </w:r>
      <w:r w:rsidR="007B32D3">
        <w:rPr>
          <w:rFonts w:ascii="Calibri" w:hAnsi="Calibri"/>
        </w:rPr>
        <w:t xml:space="preserve"> as described in the framework for synchronising the review and update of the contents of the Manual.</w:t>
      </w:r>
    </w:p>
    <w:p w14:paraId="3F74D351" w14:textId="77777777" w:rsidR="00A446C9" w:rsidRPr="007A395D" w:rsidRDefault="00B60A9E" w:rsidP="0009656A">
      <w:pPr>
        <w:pStyle w:val="Heading1"/>
        <w:spacing w:after="120"/>
      </w:pPr>
      <w:r>
        <w:t>background</w:t>
      </w:r>
    </w:p>
    <w:p w14:paraId="7FDB9760" w14:textId="77777777" w:rsidR="006F40AF" w:rsidRDefault="006F40AF" w:rsidP="003D6AE5">
      <w:pPr>
        <w:pStyle w:val="BodyText"/>
        <w:rPr>
          <w:rFonts w:ascii="Calibri" w:hAnsi="Calibri"/>
        </w:rPr>
      </w:pPr>
      <w:r>
        <w:rPr>
          <w:rFonts w:ascii="Calibri" w:hAnsi="Calibri"/>
        </w:rPr>
        <w:t xml:space="preserve">With the release of VTS Manual 2021 (the Manual), the </w:t>
      </w:r>
      <w:r w:rsidRPr="00023EE6">
        <w:rPr>
          <w:rFonts w:ascii="Calibri" w:hAnsi="Calibri"/>
        </w:rPr>
        <w:t xml:space="preserve">primary means of distribution </w:t>
      </w:r>
      <w:r>
        <w:rPr>
          <w:rFonts w:ascii="Calibri" w:hAnsi="Calibri"/>
        </w:rPr>
        <w:t>is in a</w:t>
      </w:r>
      <w:r w:rsidRPr="00023EE6">
        <w:rPr>
          <w:rFonts w:ascii="Calibri" w:hAnsi="Calibri"/>
        </w:rPr>
        <w:t xml:space="preserve"> digital format</w:t>
      </w:r>
      <w:r>
        <w:rPr>
          <w:rFonts w:ascii="Calibri" w:hAnsi="Calibri"/>
        </w:rPr>
        <w:t xml:space="preserve">.  </w:t>
      </w:r>
    </w:p>
    <w:p w14:paraId="264B2C9F" w14:textId="77777777" w:rsidR="006F40AF" w:rsidRDefault="006F40AF" w:rsidP="003D6AE5">
      <w:pPr>
        <w:pStyle w:val="BodyText"/>
        <w:rPr>
          <w:rFonts w:ascii="Calibri" w:hAnsi="Calibri"/>
        </w:rPr>
      </w:pPr>
      <w:r>
        <w:rPr>
          <w:rFonts w:ascii="Calibri" w:hAnsi="Calibri"/>
        </w:rPr>
        <w:t xml:space="preserve">A key </w:t>
      </w:r>
      <w:r w:rsidR="00EF3DF1">
        <w:rPr>
          <w:rFonts w:ascii="Calibri" w:hAnsi="Calibri"/>
        </w:rPr>
        <w:t xml:space="preserve">reason for </w:t>
      </w:r>
      <w:r w:rsidR="00C9677A">
        <w:rPr>
          <w:rFonts w:ascii="Calibri" w:hAnsi="Calibri"/>
        </w:rPr>
        <w:t>moving to a digital format</w:t>
      </w:r>
      <w:r>
        <w:rPr>
          <w:rFonts w:ascii="Calibri" w:hAnsi="Calibri"/>
        </w:rPr>
        <w:t xml:space="preserve"> was that the Manu</w:t>
      </w:r>
      <w:r w:rsidR="00EF3DF1">
        <w:rPr>
          <w:rFonts w:ascii="Calibri" w:hAnsi="Calibri"/>
        </w:rPr>
        <w:t>al c</w:t>
      </w:r>
      <w:r>
        <w:rPr>
          <w:rFonts w:ascii="Calibri" w:hAnsi="Calibri"/>
        </w:rPr>
        <w:t xml:space="preserve">ould be </w:t>
      </w:r>
      <w:r w:rsidR="00C9677A">
        <w:rPr>
          <w:rFonts w:ascii="Calibri" w:hAnsi="Calibri"/>
        </w:rPr>
        <w:t xml:space="preserve">readily updated in ‘real time’ </w:t>
      </w:r>
      <w:r w:rsidRPr="006F40AF">
        <w:rPr>
          <w:rFonts w:ascii="Calibri" w:hAnsi="Calibri"/>
        </w:rPr>
        <w:t xml:space="preserve"> to reflect new or revised IALA Standards and associated Recommendations, Guidelines and Model Courses relating to VTS</w:t>
      </w:r>
      <w:r w:rsidR="00EF3DF1">
        <w:rPr>
          <w:rFonts w:ascii="Calibri" w:hAnsi="Calibri"/>
        </w:rPr>
        <w:t>,</w:t>
      </w:r>
      <w:r w:rsidRPr="006F40AF">
        <w:rPr>
          <w:rFonts w:ascii="Calibri" w:hAnsi="Calibri"/>
        </w:rPr>
        <w:t xml:space="preserve"> as </w:t>
      </w:r>
      <w:r w:rsidR="00C9677A">
        <w:rPr>
          <w:rFonts w:ascii="Calibri" w:hAnsi="Calibri"/>
        </w:rPr>
        <w:t xml:space="preserve">they </w:t>
      </w:r>
      <w:r w:rsidR="000338E6">
        <w:rPr>
          <w:rFonts w:ascii="Calibri" w:hAnsi="Calibri"/>
        </w:rPr>
        <w:t>are</w:t>
      </w:r>
      <w:r w:rsidR="00C9677A">
        <w:rPr>
          <w:rFonts w:ascii="Calibri" w:hAnsi="Calibri"/>
        </w:rPr>
        <w:t xml:space="preserve"> </w:t>
      </w:r>
      <w:r w:rsidRPr="006F40AF">
        <w:rPr>
          <w:rFonts w:ascii="Calibri" w:hAnsi="Calibri"/>
        </w:rPr>
        <w:t>approved by Council</w:t>
      </w:r>
      <w:r>
        <w:rPr>
          <w:rFonts w:ascii="Calibri" w:hAnsi="Calibri"/>
        </w:rPr>
        <w:t>.</w:t>
      </w:r>
    </w:p>
    <w:p w14:paraId="2CFB9539" w14:textId="77777777" w:rsidR="00A446C9" w:rsidRDefault="00A446C9" w:rsidP="0009656A">
      <w:pPr>
        <w:pStyle w:val="Heading1"/>
        <w:spacing w:after="120"/>
      </w:pPr>
      <w:r w:rsidRPr="007A395D">
        <w:t>Discussion</w:t>
      </w:r>
    </w:p>
    <w:p w14:paraId="4A986DCB" w14:textId="77777777" w:rsidR="00C9677A" w:rsidRPr="00B96EAB" w:rsidRDefault="00C9677A" w:rsidP="00C9677A">
      <w:pPr>
        <w:pStyle w:val="BodyText"/>
        <w:rPr>
          <w:rFonts w:ascii="Calibri" w:hAnsi="Calibri"/>
        </w:rPr>
      </w:pPr>
      <w:r>
        <w:rPr>
          <w:rFonts w:ascii="Calibri" w:hAnsi="Calibri"/>
        </w:rPr>
        <w:t>The Policy Advisory Panel approved the framework for synchronis</w:t>
      </w:r>
      <w:r w:rsidRPr="00AD4B47">
        <w:rPr>
          <w:rFonts w:ascii="Calibri" w:hAnsi="Calibri"/>
        </w:rPr>
        <w:t xml:space="preserve">ing the review and update of the contents of the Manual </w:t>
      </w:r>
      <w:r>
        <w:rPr>
          <w:rFonts w:ascii="Calibri" w:hAnsi="Calibri"/>
        </w:rPr>
        <w:t xml:space="preserve">in </w:t>
      </w:r>
      <w:r w:rsidRPr="00B60E3A">
        <w:rPr>
          <w:rFonts w:ascii="Calibri" w:hAnsi="Calibri"/>
        </w:rPr>
        <w:t>February 2021 (</w:t>
      </w:r>
      <w:r w:rsidRPr="00B60E3A">
        <w:rPr>
          <w:rFonts w:ascii="Calibri" w:hAnsi="Calibri"/>
          <w:i/>
        </w:rPr>
        <w:t>PAP41-5.11.2.1</w:t>
      </w:r>
      <w:r w:rsidRPr="00B60E3A">
        <w:rPr>
          <w:rFonts w:ascii="Calibri" w:hAnsi="Calibri"/>
        </w:rPr>
        <w:t>).</w:t>
      </w:r>
    </w:p>
    <w:p w14:paraId="54B8E687" w14:textId="77777777" w:rsidR="00C9677A" w:rsidRPr="00B96EAB" w:rsidRDefault="00C9677A" w:rsidP="00C9677A">
      <w:pPr>
        <w:spacing w:before="120" w:after="120"/>
        <w:rPr>
          <w:rFonts w:ascii="Calibri" w:hAnsi="Calibri"/>
        </w:rPr>
      </w:pPr>
      <w:r w:rsidRPr="00B96EAB">
        <w:rPr>
          <w:rFonts w:ascii="Calibri" w:hAnsi="Calibri"/>
        </w:rPr>
        <w:t>Under the framework, the VTS Committee is responsible for maintaining a standing Task Item in the Committees Work Programme and associated Task Register to:</w:t>
      </w:r>
    </w:p>
    <w:p w14:paraId="5470A474" w14:textId="77777777" w:rsidR="00C9677A" w:rsidRPr="00B96EAB"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Monitor the development/completion of new or revised documents;</w:t>
      </w:r>
    </w:p>
    <w:p w14:paraId="0061E710" w14:textId="77777777" w:rsidR="00C9677A" w:rsidRPr="00B96EAB"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Consider new/revised contents for the Manual when new/revised documents are being prepared for forwarding to Council for approval.</w:t>
      </w:r>
    </w:p>
    <w:p w14:paraId="46E9FA06" w14:textId="77777777" w:rsidR="00C9677A" w:rsidRPr="00B96EAB"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Include proposals for new/revised contents to the Manual as appropriate when forwarding new/revised documents to Council for approval.</w:t>
      </w:r>
    </w:p>
    <w:p w14:paraId="19298E47" w14:textId="77777777" w:rsidR="00C9677A" w:rsidRDefault="00C9677A" w:rsidP="005C5784">
      <w:pPr>
        <w:pStyle w:val="ListParagraph"/>
        <w:numPr>
          <w:ilvl w:val="0"/>
          <w:numId w:val="17"/>
        </w:numPr>
        <w:spacing w:before="60" w:after="60"/>
        <w:ind w:left="714" w:hanging="357"/>
        <w:contextualSpacing w:val="0"/>
        <w:rPr>
          <w:rFonts w:ascii="Calibri" w:hAnsi="Calibri"/>
        </w:rPr>
      </w:pPr>
      <w:r w:rsidRPr="00B96EAB">
        <w:rPr>
          <w:rFonts w:ascii="Calibri" w:hAnsi="Calibri"/>
        </w:rPr>
        <w:t xml:space="preserve">Assess the need for a comprehensive review of the Manual and the preparation of a new edition as an ongoing task.  </w:t>
      </w:r>
    </w:p>
    <w:p w14:paraId="6A43F057" w14:textId="77777777" w:rsidR="00786950" w:rsidRDefault="00C9677A" w:rsidP="00C9677A">
      <w:pPr>
        <w:spacing w:before="120" w:after="120"/>
        <w:rPr>
          <w:rFonts w:ascii="Calibri" w:hAnsi="Calibri"/>
          <w:lang w:eastAsia="de-DE"/>
        </w:rPr>
      </w:pPr>
      <w:r>
        <w:rPr>
          <w:rFonts w:ascii="Calibri" w:hAnsi="Calibri"/>
        </w:rPr>
        <w:t>The p</w:t>
      </w:r>
      <w:r w:rsidRPr="00C9677A">
        <w:rPr>
          <w:rFonts w:ascii="Calibri" w:hAnsi="Calibri"/>
        </w:rPr>
        <w:t xml:space="preserve">roposed editorial amendments to the Manual following VTS50 </w:t>
      </w:r>
      <w:r w:rsidR="00A83111">
        <w:rPr>
          <w:rFonts w:ascii="Calibri" w:hAnsi="Calibri"/>
          <w:lang w:eastAsia="de-DE"/>
        </w:rPr>
        <w:t>include</w:t>
      </w:r>
      <w:r w:rsidR="00786950">
        <w:rPr>
          <w:rFonts w:ascii="Calibri" w:hAnsi="Calibri"/>
          <w:lang w:eastAsia="de-DE"/>
        </w:rPr>
        <w:t>:</w:t>
      </w:r>
    </w:p>
    <w:p w14:paraId="4B681C6F" w14:textId="77777777" w:rsidR="00177619" w:rsidRPr="00892B4D" w:rsidRDefault="00EF1688" w:rsidP="005C5784">
      <w:pPr>
        <w:pStyle w:val="BodyText"/>
        <w:numPr>
          <w:ilvl w:val="0"/>
          <w:numId w:val="18"/>
        </w:numPr>
        <w:spacing w:before="60" w:after="60"/>
        <w:ind w:left="714" w:hanging="357"/>
        <w:jc w:val="left"/>
        <w:rPr>
          <w:rFonts w:ascii="Calibri" w:hAnsi="Calibri"/>
          <w:lang w:eastAsia="de-DE"/>
        </w:rPr>
      </w:pPr>
      <w:r>
        <w:rPr>
          <w:rFonts w:ascii="Calibri" w:hAnsi="Calibri"/>
          <w:lang w:eastAsia="de-DE"/>
        </w:rPr>
        <w:t>Updat</w:t>
      </w:r>
      <w:r w:rsidR="00A83111">
        <w:rPr>
          <w:rFonts w:ascii="Calibri" w:hAnsi="Calibri"/>
          <w:lang w:eastAsia="de-DE"/>
        </w:rPr>
        <w:t>ed</w:t>
      </w:r>
      <w:r>
        <w:rPr>
          <w:rFonts w:ascii="Calibri" w:hAnsi="Calibri"/>
          <w:lang w:eastAsia="de-DE"/>
        </w:rPr>
        <w:t xml:space="preserve"> text </w:t>
      </w:r>
      <w:r w:rsidR="00A83111">
        <w:rPr>
          <w:rFonts w:ascii="Calibri" w:hAnsi="Calibri"/>
          <w:lang w:eastAsia="de-DE"/>
        </w:rPr>
        <w:t xml:space="preserve">to reflect changes </w:t>
      </w:r>
      <w:r w:rsidR="00B80893">
        <w:rPr>
          <w:rFonts w:ascii="Calibri" w:hAnsi="Calibri"/>
          <w:lang w:eastAsia="de-DE"/>
        </w:rPr>
        <w:t xml:space="preserve">associated with </w:t>
      </w:r>
      <w:r w:rsidRPr="00B60E3A">
        <w:rPr>
          <w:rFonts w:ascii="Calibri" w:hAnsi="Calibri"/>
          <w:lang w:eastAsia="de-DE"/>
        </w:rPr>
        <w:t>new/</w:t>
      </w:r>
      <w:r w:rsidR="00A83111" w:rsidRPr="00B60E3A">
        <w:rPr>
          <w:rFonts w:ascii="Calibri" w:hAnsi="Calibri"/>
          <w:lang w:eastAsia="de-DE"/>
        </w:rPr>
        <w:t>revised</w:t>
      </w:r>
      <w:r>
        <w:rPr>
          <w:rFonts w:ascii="Calibri" w:hAnsi="Calibri"/>
          <w:lang w:eastAsia="de-DE"/>
        </w:rPr>
        <w:t xml:space="preserve"> d</w:t>
      </w:r>
      <w:r w:rsidR="00177619" w:rsidRPr="00892B4D">
        <w:rPr>
          <w:rFonts w:ascii="Calibri" w:hAnsi="Calibri"/>
          <w:lang w:eastAsia="de-DE"/>
        </w:rPr>
        <w:t>ocuments completed at VTS50 and forwarded to Council for approval</w:t>
      </w:r>
      <w:r>
        <w:rPr>
          <w:rFonts w:ascii="Calibri" w:hAnsi="Calibri"/>
          <w:lang w:eastAsia="de-DE"/>
        </w:rPr>
        <w:t xml:space="preserve"> (</w:t>
      </w:r>
      <w:r w:rsidR="00B60E3A">
        <w:rPr>
          <w:rFonts w:ascii="Calibri" w:hAnsi="Calibri"/>
          <w:lang w:eastAsia="de-DE"/>
        </w:rPr>
        <w:t>Annex</w:t>
      </w:r>
      <w:r>
        <w:rPr>
          <w:rFonts w:ascii="Calibri" w:hAnsi="Calibri"/>
          <w:lang w:eastAsia="de-DE"/>
        </w:rPr>
        <w:t xml:space="preserve"> 1)</w:t>
      </w:r>
      <w:r w:rsidR="00892B4D" w:rsidRPr="00892B4D">
        <w:rPr>
          <w:rFonts w:ascii="Calibri" w:hAnsi="Calibri"/>
          <w:lang w:eastAsia="de-DE"/>
        </w:rPr>
        <w:t xml:space="preserve">. </w:t>
      </w:r>
    </w:p>
    <w:p w14:paraId="7417BE90" w14:textId="77777777" w:rsidR="00786950" w:rsidRDefault="00786950" w:rsidP="005C5784">
      <w:pPr>
        <w:pStyle w:val="BodyText"/>
        <w:numPr>
          <w:ilvl w:val="0"/>
          <w:numId w:val="18"/>
        </w:numPr>
        <w:spacing w:before="60" w:after="60"/>
        <w:ind w:left="714" w:hanging="357"/>
        <w:jc w:val="left"/>
        <w:rPr>
          <w:rFonts w:ascii="Calibri" w:hAnsi="Calibri"/>
          <w:lang w:eastAsia="de-DE"/>
        </w:rPr>
      </w:pPr>
      <w:r>
        <w:rPr>
          <w:rFonts w:ascii="Calibri" w:hAnsi="Calibri"/>
          <w:lang w:eastAsia="de-DE"/>
        </w:rPr>
        <w:t xml:space="preserve">Minor editorial </w:t>
      </w:r>
      <w:r w:rsidR="00892B4D">
        <w:rPr>
          <w:rFonts w:ascii="Calibri" w:hAnsi="Calibri"/>
          <w:lang w:eastAsia="de-DE"/>
        </w:rPr>
        <w:t>amen</w:t>
      </w:r>
      <w:r w:rsidR="005378F4">
        <w:rPr>
          <w:rFonts w:ascii="Calibri" w:hAnsi="Calibri"/>
          <w:lang w:eastAsia="de-DE"/>
        </w:rPr>
        <w:t>d</w:t>
      </w:r>
      <w:r w:rsidR="00892B4D">
        <w:rPr>
          <w:rFonts w:ascii="Calibri" w:hAnsi="Calibri"/>
          <w:lang w:eastAsia="de-DE"/>
        </w:rPr>
        <w:t>ments</w:t>
      </w:r>
      <w:r>
        <w:rPr>
          <w:rFonts w:ascii="Calibri" w:hAnsi="Calibri"/>
          <w:lang w:eastAsia="de-DE"/>
        </w:rPr>
        <w:t xml:space="preserve"> identified since the </w:t>
      </w:r>
      <w:r w:rsidR="00892B4D">
        <w:rPr>
          <w:rFonts w:ascii="Calibri" w:hAnsi="Calibri"/>
          <w:lang w:eastAsia="de-DE"/>
        </w:rPr>
        <w:t xml:space="preserve">release of the </w:t>
      </w:r>
      <w:r>
        <w:rPr>
          <w:rFonts w:ascii="Calibri" w:hAnsi="Calibri"/>
          <w:lang w:eastAsia="de-DE"/>
        </w:rPr>
        <w:t>Manual in February 2021</w:t>
      </w:r>
      <w:r w:rsidR="00EF1688">
        <w:rPr>
          <w:rFonts w:ascii="Calibri" w:hAnsi="Calibri"/>
          <w:lang w:eastAsia="de-DE"/>
        </w:rPr>
        <w:t xml:space="preserve"> (</w:t>
      </w:r>
      <w:r w:rsidR="00B60E3A">
        <w:rPr>
          <w:rFonts w:ascii="Calibri" w:hAnsi="Calibri"/>
          <w:lang w:eastAsia="de-DE"/>
        </w:rPr>
        <w:t>Annex</w:t>
      </w:r>
      <w:r w:rsidR="00EF1688">
        <w:rPr>
          <w:rFonts w:ascii="Calibri" w:hAnsi="Calibri"/>
          <w:lang w:eastAsia="de-DE"/>
        </w:rPr>
        <w:t xml:space="preserve"> 2)</w:t>
      </w:r>
      <w:r w:rsidR="00B94CA6">
        <w:rPr>
          <w:rFonts w:ascii="Calibri" w:hAnsi="Calibri"/>
          <w:lang w:eastAsia="de-DE"/>
        </w:rPr>
        <w:t>, including the proposed Reference List (Annex 3)</w:t>
      </w:r>
      <w:r>
        <w:rPr>
          <w:rFonts w:ascii="Calibri" w:hAnsi="Calibri"/>
          <w:lang w:eastAsia="de-DE"/>
        </w:rPr>
        <w:t>.</w:t>
      </w:r>
    </w:p>
    <w:p w14:paraId="4DF69E43" w14:textId="77777777" w:rsidR="00EF1688" w:rsidRPr="0074076A" w:rsidRDefault="00EF1688" w:rsidP="00EF1688">
      <w:pPr>
        <w:pStyle w:val="Heading1"/>
      </w:pPr>
      <w:r w:rsidRPr="0074076A">
        <w:t xml:space="preserve">Action requested </w:t>
      </w:r>
    </w:p>
    <w:p w14:paraId="0922453D" w14:textId="77777777" w:rsidR="00EF1688" w:rsidRPr="009F3C55" w:rsidRDefault="00EF1688" w:rsidP="00990BDB">
      <w:pPr>
        <w:pStyle w:val="BodyText"/>
        <w:rPr>
          <w:rFonts w:ascii="Calibri" w:hAnsi="Calibri"/>
        </w:rPr>
      </w:pPr>
      <w:r>
        <w:rPr>
          <w:rFonts w:ascii="Calibri" w:hAnsi="Calibri"/>
        </w:rPr>
        <w:t>That</w:t>
      </w:r>
      <w:r w:rsidR="00990BDB">
        <w:rPr>
          <w:rFonts w:ascii="Calibri" w:hAnsi="Calibri"/>
        </w:rPr>
        <w:t xml:space="preserve"> IALA </w:t>
      </w:r>
      <w:r w:rsidRPr="009F3C55">
        <w:rPr>
          <w:rFonts w:ascii="Calibri" w:hAnsi="Calibri"/>
        </w:rPr>
        <w:t xml:space="preserve">Secretariat action the editorial amendments to the VTS Manual described in </w:t>
      </w:r>
      <w:r w:rsidR="00B60E3A" w:rsidRPr="009F3C55">
        <w:rPr>
          <w:rFonts w:ascii="Calibri" w:hAnsi="Calibri"/>
        </w:rPr>
        <w:t>Annex</w:t>
      </w:r>
      <w:r w:rsidRPr="009F3C55">
        <w:rPr>
          <w:rFonts w:ascii="Calibri" w:hAnsi="Calibri"/>
        </w:rPr>
        <w:t xml:space="preserve"> 1</w:t>
      </w:r>
      <w:r w:rsidR="00B94CA6">
        <w:rPr>
          <w:rFonts w:ascii="Calibri" w:hAnsi="Calibri"/>
        </w:rPr>
        <w:t xml:space="preserve">, 2 </w:t>
      </w:r>
      <w:r w:rsidRPr="009F3C55">
        <w:rPr>
          <w:rFonts w:ascii="Calibri" w:hAnsi="Calibri"/>
        </w:rPr>
        <w:t xml:space="preserve">and </w:t>
      </w:r>
      <w:r w:rsidR="00B94CA6">
        <w:rPr>
          <w:rFonts w:ascii="Calibri" w:hAnsi="Calibri"/>
        </w:rPr>
        <w:t>3</w:t>
      </w:r>
      <w:r w:rsidRPr="009F3C55">
        <w:rPr>
          <w:rFonts w:ascii="Calibri" w:hAnsi="Calibri"/>
        </w:rPr>
        <w:t xml:space="preserve"> as appropriate.</w:t>
      </w:r>
      <w:r w:rsidRPr="009F3C55">
        <w:rPr>
          <w:rFonts w:ascii="Calibri" w:hAnsi="Calibri"/>
        </w:rPr>
        <w:br w:type="page"/>
      </w:r>
    </w:p>
    <w:p w14:paraId="02C6E0EC" w14:textId="77777777" w:rsidR="00EF1688" w:rsidRPr="00A83111" w:rsidRDefault="009F3C55" w:rsidP="00EF1688">
      <w:pPr>
        <w:pStyle w:val="BodyText"/>
        <w:jc w:val="right"/>
        <w:rPr>
          <w:rFonts w:ascii="Calibri" w:hAnsi="Calibri"/>
          <w:b/>
          <w:sz w:val="32"/>
          <w:szCs w:val="32"/>
          <w:u w:val="single"/>
        </w:rPr>
      </w:pPr>
      <w:r>
        <w:rPr>
          <w:rFonts w:ascii="Calibri" w:hAnsi="Calibri"/>
          <w:b/>
          <w:sz w:val="32"/>
          <w:szCs w:val="32"/>
          <w:u w:val="single"/>
        </w:rPr>
        <w:lastRenderedPageBreak/>
        <w:t>Annex</w:t>
      </w:r>
      <w:r w:rsidR="00EF1688" w:rsidRPr="00A83111">
        <w:rPr>
          <w:rFonts w:ascii="Calibri" w:hAnsi="Calibri"/>
          <w:b/>
          <w:sz w:val="32"/>
          <w:szCs w:val="32"/>
          <w:u w:val="single"/>
        </w:rPr>
        <w:t xml:space="preserve"> 1</w:t>
      </w:r>
    </w:p>
    <w:p w14:paraId="22AF7436" w14:textId="77777777" w:rsidR="00EF1688" w:rsidRPr="00A83111" w:rsidRDefault="00B80893" w:rsidP="00A83111">
      <w:pPr>
        <w:pStyle w:val="BodyText"/>
        <w:ind w:left="1134" w:right="1133"/>
        <w:jc w:val="center"/>
        <w:rPr>
          <w:rFonts w:ascii="Calibri" w:hAnsi="Calibri"/>
          <w:b/>
          <w:sz w:val="28"/>
          <w:szCs w:val="28"/>
        </w:rPr>
      </w:pPr>
      <w:r w:rsidRPr="00B80893">
        <w:rPr>
          <w:rFonts w:ascii="Calibri" w:hAnsi="Calibri"/>
          <w:b/>
          <w:sz w:val="28"/>
          <w:szCs w:val="28"/>
        </w:rPr>
        <w:t>Updated text to reflect changes associated with new/revised documents completed at VTS50 and forwarded to Council for approval</w:t>
      </w:r>
    </w:p>
    <w:p w14:paraId="4009F11E" w14:textId="77777777" w:rsidR="00B80893" w:rsidRDefault="00B80893" w:rsidP="00892B4D">
      <w:pPr>
        <w:spacing w:before="120" w:after="120"/>
        <w:ind w:left="357"/>
        <w:rPr>
          <w:rFonts w:ascii="Calibri" w:hAnsi="Calibri"/>
        </w:rPr>
      </w:pPr>
    </w:p>
    <w:p w14:paraId="5873F0E7" w14:textId="77777777" w:rsidR="00892B4D" w:rsidRPr="00892B4D" w:rsidRDefault="00892B4D" w:rsidP="00892B4D">
      <w:pPr>
        <w:spacing w:before="120" w:after="120"/>
        <w:ind w:left="357"/>
        <w:rPr>
          <w:rFonts w:ascii="Calibri" w:hAnsi="Calibri"/>
        </w:rPr>
      </w:pPr>
      <w:r w:rsidRPr="00892B4D">
        <w:rPr>
          <w:rFonts w:ascii="Calibri" w:hAnsi="Calibri"/>
        </w:rPr>
        <w:t>The following documents were completed at VTS</w:t>
      </w:r>
      <w:r>
        <w:rPr>
          <w:rFonts w:ascii="Calibri" w:hAnsi="Calibri"/>
        </w:rPr>
        <w:t>50</w:t>
      </w:r>
      <w:r w:rsidRPr="00892B4D">
        <w:rPr>
          <w:rFonts w:ascii="Calibri" w:hAnsi="Calibri"/>
        </w:rPr>
        <w:t xml:space="preserve"> and forwarded to Council for approval:</w:t>
      </w:r>
    </w:p>
    <w:p w14:paraId="72EDA20F" w14:textId="77777777" w:rsidR="0071207F" w:rsidRPr="00773322" w:rsidRDefault="0071207F" w:rsidP="0071207F">
      <w:pPr>
        <w:pStyle w:val="ListParagraph"/>
        <w:numPr>
          <w:ilvl w:val="0"/>
          <w:numId w:val="23"/>
        </w:numPr>
        <w:spacing w:before="120" w:after="120"/>
        <w:contextualSpacing w:val="0"/>
        <w:rPr>
          <w:rFonts w:ascii="Calibri" w:hAnsi="Calibri"/>
        </w:rPr>
      </w:pPr>
      <w:r w:rsidRPr="00773322">
        <w:rPr>
          <w:rFonts w:ascii="Calibri" w:hAnsi="Calibri"/>
        </w:rPr>
        <w:t xml:space="preserve">New guideline on </w:t>
      </w:r>
      <w:r w:rsidR="00194974" w:rsidRPr="00194974">
        <w:rPr>
          <w:rFonts w:ascii="Calibri" w:hAnsi="Calibri"/>
          <w:i/>
        </w:rPr>
        <w:t>C</w:t>
      </w:r>
      <w:r w:rsidRPr="00194974">
        <w:rPr>
          <w:rFonts w:ascii="Calibri" w:hAnsi="Calibri"/>
          <w:i/>
        </w:rPr>
        <w:t xml:space="preserve">ompetencies for </w:t>
      </w:r>
      <w:r w:rsidR="00194974" w:rsidRPr="00194974">
        <w:rPr>
          <w:rFonts w:ascii="Calibri" w:hAnsi="Calibri"/>
          <w:i/>
        </w:rPr>
        <w:t>P</w:t>
      </w:r>
      <w:r w:rsidRPr="00194974">
        <w:rPr>
          <w:rFonts w:ascii="Calibri" w:hAnsi="Calibri"/>
          <w:i/>
        </w:rPr>
        <w:t xml:space="preserve">lanning and </w:t>
      </w:r>
      <w:r w:rsidR="00194974" w:rsidRPr="00194974">
        <w:rPr>
          <w:rFonts w:ascii="Calibri" w:hAnsi="Calibri"/>
          <w:i/>
        </w:rPr>
        <w:t>I</w:t>
      </w:r>
      <w:r w:rsidRPr="00194974">
        <w:rPr>
          <w:rFonts w:ascii="Calibri" w:hAnsi="Calibri"/>
          <w:i/>
        </w:rPr>
        <w:t>mplementing</w:t>
      </w:r>
      <w:r w:rsidRPr="00773322">
        <w:rPr>
          <w:rFonts w:ascii="Calibri" w:hAnsi="Calibri"/>
        </w:rPr>
        <w:t xml:space="preserve"> VTS (Task 1.1.3)</w:t>
      </w:r>
      <w:r w:rsidR="00194974">
        <w:rPr>
          <w:rFonts w:ascii="Calibri" w:hAnsi="Calibri"/>
        </w:rPr>
        <w:t>.</w:t>
      </w:r>
    </w:p>
    <w:p w14:paraId="216F18FB" w14:textId="77777777" w:rsidR="00F329BC" w:rsidRPr="005B218A" w:rsidRDefault="00F329BC" w:rsidP="00F329BC">
      <w:pPr>
        <w:pStyle w:val="ListParagraph"/>
        <w:numPr>
          <w:ilvl w:val="0"/>
          <w:numId w:val="23"/>
        </w:numPr>
        <w:spacing w:before="120" w:after="120"/>
        <w:contextualSpacing w:val="0"/>
        <w:rPr>
          <w:rFonts w:ascii="Calibri" w:hAnsi="Calibri"/>
        </w:rPr>
      </w:pPr>
      <w:r w:rsidRPr="005B218A">
        <w:rPr>
          <w:rFonts w:ascii="Calibri" w:hAnsi="Calibri"/>
        </w:rPr>
        <w:t>Revi</w:t>
      </w:r>
      <w:r>
        <w:rPr>
          <w:rFonts w:ascii="Calibri" w:hAnsi="Calibri"/>
        </w:rPr>
        <w:t xml:space="preserve">sed </w:t>
      </w:r>
      <w:r w:rsidRPr="00F329BC">
        <w:rPr>
          <w:rFonts w:ascii="Calibri" w:hAnsi="Calibri"/>
          <w:i/>
        </w:rPr>
        <w:t>Guideline</w:t>
      </w:r>
      <w:r w:rsidRPr="005B218A">
        <w:rPr>
          <w:rFonts w:ascii="Calibri" w:hAnsi="Calibri"/>
        </w:rPr>
        <w:t xml:space="preserve"> </w:t>
      </w:r>
      <w:r w:rsidRPr="005B218A">
        <w:rPr>
          <w:rFonts w:ascii="Calibri" w:hAnsi="Calibri"/>
          <w:i/>
        </w:rPr>
        <w:t xml:space="preserve">1141 </w:t>
      </w:r>
      <w:r w:rsidR="00194974">
        <w:rPr>
          <w:rFonts w:ascii="Calibri" w:hAnsi="Calibri"/>
          <w:i/>
        </w:rPr>
        <w:t>-</w:t>
      </w:r>
      <w:r w:rsidRPr="005B218A">
        <w:rPr>
          <w:rFonts w:ascii="Calibri" w:hAnsi="Calibri"/>
          <w:i/>
        </w:rPr>
        <w:t xml:space="preserve"> Operational Procedures for VTS</w:t>
      </w:r>
      <w:r w:rsidRPr="005B218A">
        <w:rPr>
          <w:rFonts w:ascii="Calibri" w:hAnsi="Calibri"/>
        </w:rPr>
        <w:t xml:space="preserve"> (Task 1.2.1)</w:t>
      </w:r>
      <w:r w:rsidR="00194974">
        <w:rPr>
          <w:rFonts w:ascii="Calibri" w:hAnsi="Calibri"/>
        </w:rPr>
        <w:t>.</w:t>
      </w:r>
    </w:p>
    <w:p w14:paraId="3E1E0EA7" w14:textId="77777777" w:rsidR="00194974" w:rsidRPr="00B7525A" w:rsidRDefault="00194974" w:rsidP="00194974">
      <w:pPr>
        <w:pStyle w:val="ListParagraph"/>
        <w:numPr>
          <w:ilvl w:val="0"/>
          <w:numId w:val="23"/>
        </w:numPr>
        <w:spacing w:before="120" w:after="120"/>
        <w:contextualSpacing w:val="0"/>
        <w:rPr>
          <w:rFonts w:ascii="Calibri" w:hAnsi="Calibri"/>
        </w:rPr>
      </w:pPr>
      <w:r>
        <w:rPr>
          <w:rFonts w:ascii="Calibri" w:hAnsi="Calibri"/>
        </w:rPr>
        <w:t xml:space="preserve">Revised </w:t>
      </w:r>
      <w:r w:rsidRPr="00194974">
        <w:rPr>
          <w:rFonts w:ascii="Calibri" w:hAnsi="Calibri"/>
          <w:i/>
        </w:rPr>
        <w:t>Guideline 1110 - Use of Decision Support Tools for VTS Personnel</w:t>
      </w:r>
      <w:r w:rsidR="007641EC">
        <w:rPr>
          <w:rFonts w:ascii="Calibri" w:hAnsi="Calibri"/>
          <w:i/>
        </w:rPr>
        <w:t xml:space="preserve"> </w:t>
      </w:r>
      <w:r w:rsidR="007641EC" w:rsidRPr="007641EC">
        <w:rPr>
          <w:rFonts w:ascii="Calibri" w:hAnsi="Calibri"/>
        </w:rPr>
        <w:t xml:space="preserve">(Task </w:t>
      </w:r>
      <w:r w:rsidR="002C24C4">
        <w:rPr>
          <w:rFonts w:ascii="Calibri" w:hAnsi="Calibri"/>
        </w:rPr>
        <w:t>1.2.2</w:t>
      </w:r>
      <w:r w:rsidR="007641EC" w:rsidRPr="007641EC">
        <w:rPr>
          <w:rFonts w:ascii="Calibri" w:hAnsi="Calibri"/>
        </w:rPr>
        <w:t>)</w:t>
      </w:r>
      <w:r w:rsidRPr="007641EC">
        <w:rPr>
          <w:rFonts w:ascii="Calibri" w:hAnsi="Calibri"/>
        </w:rPr>
        <w:t>.</w:t>
      </w:r>
    </w:p>
    <w:p w14:paraId="222502B9" w14:textId="77777777" w:rsidR="00A83111" w:rsidRPr="00773322" w:rsidRDefault="00AB69C7" w:rsidP="002644BA">
      <w:pPr>
        <w:pStyle w:val="ListParagraph"/>
        <w:numPr>
          <w:ilvl w:val="0"/>
          <w:numId w:val="23"/>
        </w:numPr>
        <w:spacing w:before="120" w:after="120"/>
        <w:contextualSpacing w:val="0"/>
        <w:rPr>
          <w:rFonts w:ascii="Calibri" w:hAnsi="Calibri"/>
        </w:rPr>
      </w:pPr>
      <w:r w:rsidRPr="00773322">
        <w:rPr>
          <w:rFonts w:ascii="Calibri" w:hAnsi="Calibri"/>
        </w:rPr>
        <w:t>Revised</w:t>
      </w:r>
      <w:r w:rsidR="005B4DFA" w:rsidRPr="00773322">
        <w:rPr>
          <w:rFonts w:ascii="Calibri" w:hAnsi="Calibri"/>
        </w:rPr>
        <w:t xml:space="preserve"> </w:t>
      </w:r>
      <w:r w:rsidR="002644BA" w:rsidRPr="002644BA">
        <w:rPr>
          <w:rFonts w:ascii="Calibri" w:hAnsi="Calibri"/>
          <w:i/>
        </w:rPr>
        <w:t>Guideline 1132 – VTS Voice Communications and Phraseology</w:t>
      </w:r>
      <w:r w:rsidR="002644BA">
        <w:rPr>
          <w:rFonts w:ascii="Calibri" w:hAnsi="Calibri"/>
        </w:rPr>
        <w:t xml:space="preserve"> – incorporating both VHF Voice Communications and </w:t>
      </w:r>
      <w:r w:rsidR="002644BA" w:rsidRPr="002644BA">
        <w:rPr>
          <w:rFonts w:ascii="Calibri" w:hAnsi="Calibri"/>
        </w:rPr>
        <w:t>Phraseology</w:t>
      </w:r>
      <w:r w:rsidR="002644BA">
        <w:rPr>
          <w:rFonts w:ascii="Calibri" w:hAnsi="Calibri"/>
        </w:rPr>
        <w:t xml:space="preserve"> </w:t>
      </w:r>
      <w:r w:rsidR="005B4DFA" w:rsidRPr="00773322">
        <w:rPr>
          <w:rFonts w:ascii="Calibri" w:hAnsi="Calibri"/>
        </w:rPr>
        <w:t>(Task 1.3.1)</w:t>
      </w:r>
      <w:r w:rsidR="00194974">
        <w:rPr>
          <w:rFonts w:ascii="Calibri" w:hAnsi="Calibri"/>
        </w:rPr>
        <w:t>.</w:t>
      </w:r>
    </w:p>
    <w:p w14:paraId="00E635D3" w14:textId="77777777" w:rsidR="005B4DFA" w:rsidRDefault="00F329BC" w:rsidP="005B4DFA">
      <w:pPr>
        <w:pStyle w:val="ListParagraph"/>
        <w:numPr>
          <w:ilvl w:val="0"/>
          <w:numId w:val="23"/>
        </w:numPr>
        <w:spacing w:before="120" w:after="120"/>
        <w:contextualSpacing w:val="0"/>
        <w:rPr>
          <w:rFonts w:ascii="Calibri" w:hAnsi="Calibri"/>
        </w:rPr>
      </w:pPr>
      <w:r w:rsidRPr="00773322">
        <w:rPr>
          <w:rFonts w:ascii="Calibri" w:hAnsi="Calibri"/>
        </w:rPr>
        <w:t xml:space="preserve">Revised </w:t>
      </w:r>
      <w:r w:rsidRPr="002644BA">
        <w:rPr>
          <w:rFonts w:ascii="Calibri" w:hAnsi="Calibri"/>
          <w:i/>
        </w:rPr>
        <w:t xml:space="preserve">Guideline </w:t>
      </w:r>
      <w:r w:rsidR="005B4DFA" w:rsidRPr="00B7525A">
        <w:rPr>
          <w:rFonts w:ascii="Calibri" w:hAnsi="Calibri"/>
          <w:i/>
        </w:rPr>
        <w:t>1017 on Assessment of Training Requirements for Existing VTS Personnel, Candidate VTS Operators, Revalidation of VTS Operator Certificates</w:t>
      </w:r>
      <w:r w:rsidR="005B4DFA" w:rsidRPr="00B7525A">
        <w:rPr>
          <w:rFonts w:ascii="Calibri" w:hAnsi="Calibri"/>
        </w:rPr>
        <w:t xml:space="preserve"> (Task </w:t>
      </w:r>
      <w:r w:rsidR="00B7525A">
        <w:rPr>
          <w:rFonts w:ascii="Calibri" w:hAnsi="Calibri"/>
        </w:rPr>
        <w:t>3.3.2</w:t>
      </w:r>
      <w:r w:rsidR="005B4DFA" w:rsidRPr="00B7525A">
        <w:rPr>
          <w:rFonts w:ascii="Calibri" w:hAnsi="Calibri"/>
        </w:rPr>
        <w:t>)</w:t>
      </w:r>
      <w:r w:rsidR="00194974">
        <w:rPr>
          <w:rFonts w:ascii="Calibri" w:hAnsi="Calibri"/>
        </w:rPr>
        <w:t>.</w:t>
      </w:r>
    </w:p>
    <w:p w14:paraId="1AAB7F20" w14:textId="77777777" w:rsidR="00892B4D" w:rsidRDefault="00B80893" w:rsidP="00AB69C7">
      <w:pPr>
        <w:spacing w:before="120" w:after="120"/>
        <w:ind w:left="357"/>
        <w:rPr>
          <w:rFonts w:ascii="Calibri" w:hAnsi="Calibri"/>
        </w:rPr>
      </w:pPr>
      <w:r>
        <w:rPr>
          <w:rFonts w:ascii="Calibri" w:hAnsi="Calibri"/>
        </w:rPr>
        <w:t>The editorial amendments to the Manual to reflect the</w:t>
      </w:r>
      <w:r w:rsidR="00742CAA">
        <w:rPr>
          <w:rFonts w:ascii="Calibri" w:hAnsi="Calibri"/>
        </w:rPr>
        <w:t>se new/ revised</w:t>
      </w:r>
      <w:r>
        <w:rPr>
          <w:rFonts w:ascii="Calibri" w:hAnsi="Calibri"/>
        </w:rPr>
        <w:t xml:space="preserve"> documents </w:t>
      </w:r>
      <w:r w:rsidR="0077516C">
        <w:rPr>
          <w:rFonts w:ascii="Calibri" w:hAnsi="Calibri"/>
        </w:rPr>
        <w:t>are provide</w:t>
      </w:r>
      <w:r w:rsidR="002C24C4">
        <w:rPr>
          <w:rFonts w:ascii="Calibri" w:hAnsi="Calibri"/>
        </w:rPr>
        <w:t>d</w:t>
      </w:r>
      <w:r w:rsidR="0077516C">
        <w:rPr>
          <w:rFonts w:ascii="Calibri" w:hAnsi="Calibri"/>
        </w:rPr>
        <w:t xml:space="preserve"> in the table</w:t>
      </w:r>
      <w:r w:rsidR="0071207F">
        <w:rPr>
          <w:rFonts w:ascii="Calibri" w:hAnsi="Calibri"/>
        </w:rPr>
        <w:t>s</w:t>
      </w:r>
      <w:r w:rsidR="0077516C">
        <w:rPr>
          <w:rFonts w:ascii="Calibri" w:hAnsi="Calibri"/>
        </w:rPr>
        <w:t xml:space="preserve"> below</w:t>
      </w:r>
      <w:r>
        <w:rPr>
          <w:rFonts w:ascii="Calibri" w:hAnsi="Calibri"/>
        </w:rPr>
        <w:t>:</w:t>
      </w:r>
    </w:p>
    <w:tbl>
      <w:tblPr>
        <w:tblStyle w:val="TableGrid"/>
        <w:tblW w:w="0" w:type="auto"/>
        <w:tblInd w:w="704" w:type="dxa"/>
        <w:tblLook w:val="04A0" w:firstRow="1" w:lastRow="0" w:firstColumn="1" w:lastColumn="0" w:noHBand="0" w:noVBand="1"/>
      </w:tblPr>
      <w:tblGrid>
        <w:gridCol w:w="1879"/>
        <w:gridCol w:w="7045"/>
      </w:tblGrid>
      <w:tr w:rsidR="0071207F" w:rsidRPr="00E60D51" w14:paraId="5959097A" w14:textId="77777777" w:rsidTr="00B069BF">
        <w:trPr>
          <w:tblHeader/>
        </w:trPr>
        <w:tc>
          <w:tcPr>
            <w:tcW w:w="8924" w:type="dxa"/>
            <w:gridSpan w:val="2"/>
            <w:shd w:val="clear" w:color="auto" w:fill="FBD4B4" w:themeFill="accent6" w:themeFillTint="66"/>
          </w:tcPr>
          <w:p w14:paraId="4038AD31" w14:textId="77777777" w:rsidR="0071207F" w:rsidRPr="0071207F" w:rsidRDefault="0071207F" w:rsidP="002C24C4">
            <w:pPr>
              <w:pStyle w:val="ListParagraph"/>
              <w:numPr>
                <w:ilvl w:val="0"/>
                <w:numId w:val="27"/>
              </w:numPr>
              <w:jc w:val="center"/>
              <w:rPr>
                <w:rFonts w:ascii="Calibri" w:hAnsi="Calibri"/>
                <w:b/>
                <w:sz w:val="20"/>
                <w:szCs w:val="20"/>
              </w:rPr>
            </w:pPr>
            <w:r w:rsidRPr="0071207F">
              <w:rPr>
                <w:rFonts w:ascii="Calibri" w:hAnsi="Calibri"/>
                <w:b/>
                <w:sz w:val="20"/>
                <w:szCs w:val="20"/>
              </w:rPr>
              <w:t>New guideline on competencies for planning and implementing VTS (Task 1.1.3)</w:t>
            </w:r>
          </w:p>
        </w:tc>
      </w:tr>
      <w:tr w:rsidR="0071207F" w:rsidRPr="00E60D51" w14:paraId="702480B6" w14:textId="77777777" w:rsidTr="00B069BF">
        <w:trPr>
          <w:tblHeader/>
        </w:trPr>
        <w:tc>
          <w:tcPr>
            <w:tcW w:w="1754" w:type="dxa"/>
            <w:shd w:val="clear" w:color="auto" w:fill="FBD4B4" w:themeFill="accent6" w:themeFillTint="66"/>
          </w:tcPr>
          <w:p w14:paraId="47CD7938" w14:textId="77777777" w:rsidR="0071207F" w:rsidRPr="00E60D51" w:rsidRDefault="0071207F" w:rsidP="00B069BF">
            <w:pPr>
              <w:pStyle w:val="BodyText"/>
              <w:tabs>
                <w:tab w:val="left" w:pos="1418"/>
              </w:tabs>
              <w:spacing w:before="60" w:after="60"/>
              <w:jc w:val="left"/>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VTS Manual Section</w:t>
            </w:r>
          </w:p>
        </w:tc>
        <w:tc>
          <w:tcPr>
            <w:tcW w:w="7170" w:type="dxa"/>
            <w:shd w:val="clear" w:color="auto" w:fill="FBD4B4" w:themeFill="accent6" w:themeFillTint="66"/>
          </w:tcPr>
          <w:p w14:paraId="30B02266" w14:textId="77777777" w:rsidR="0071207F" w:rsidRPr="00E60D51" w:rsidRDefault="0071207F" w:rsidP="00B069BF">
            <w:pPr>
              <w:pStyle w:val="BodyText"/>
              <w:tabs>
                <w:tab w:val="left" w:pos="1418"/>
              </w:tabs>
              <w:spacing w:before="60" w:after="60"/>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Proposed amendment/s</w:t>
            </w:r>
          </w:p>
        </w:tc>
      </w:tr>
      <w:tr w:rsidR="0071207F" w:rsidRPr="00E60D51" w14:paraId="241EBFAD" w14:textId="77777777" w:rsidTr="00B069BF">
        <w:tc>
          <w:tcPr>
            <w:tcW w:w="1754" w:type="dxa"/>
          </w:tcPr>
          <w:p w14:paraId="436AC845" w14:textId="77777777" w:rsidR="0071207F" w:rsidRPr="00E60D51" w:rsidRDefault="0071207F" w:rsidP="00DA7E65">
            <w:pPr>
              <w:pStyle w:val="BodyText"/>
              <w:numPr>
                <w:ilvl w:val="0"/>
                <w:numId w:val="28"/>
              </w:numPr>
              <w:spacing w:before="60" w:after="60"/>
              <w:ind w:left="317"/>
              <w:rPr>
                <w:rFonts w:asciiTheme="minorHAnsi" w:hAnsiTheme="minorHAnsi" w:cstheme="minorHAnsi"/>
                <w:b/>
                <w:sz w:val="20"/>
                <w:szCs w:val="20"/>
              </w:rPr>
            </w:pPr>
            <w:r w:rsidRPr="00E60D51">
              <w:rPr>
                <w:rFonts w:asciiTheme="minorHAnsi" w:hAnsiTheme="minorHAnsi" w:cstheme="minorHAnsi"/>
                <w:b/>
                <w:sz w:val="20"/>
                <w:szCs w:val="20"/>
              </w:rPr>
              <w:t>VTS Implementation</w:t>
            </w:r>
          </w:p>
        </w:tc>
        <w:tc>
          <w:tcPr>
            <w:tcW w:w="7170" w:type="dxa"/>
          </w:tcPr>
          <w:p w14:paraId="7291C62C" w14:textId="77777777" w:rsidR="0071207F" w:rsidRPr="00B94CA6" w:rsidRDefault="001D3D41" w:rsidP="00125CD6">
            <w:pPr>
              <w:spacing w:after="120"/>
              <w:rPr>
                <w:rFonts w:ascii="HelveticaNeue-Roman" w:hAnsi="HelveticaNeue-Roman" w:cs="HelveticaNeue-Roman"/>
                <w:i/>
                <w:sz w:val="20"/>
                <w:szCs w:val="20"/>
                <w:lang w:val="en-AU"/>
              </w:rPr>
            </w:pPr>
            <w:r w:rsidRPr="00B94CA6">
              <w:rPr>
                <w:rFonts w:ascii="HelveticaNeue-Roman" w:hAnsi="HelveticaNeue-Roman" w:cs="HelveticaNeue-Roman"/>
                <w:i/>
                <w:sz w:val="20"/>
                <w:szCs w:val="20"/>
                <w:lang w:val="en-AU"/>
              </w:rPr>
              <w:t>Noting t</w:t>
            </w:r>
            <w:r w:rsidR="00742CAA" w:rsidRPr="00B94CA6">
              <w:rPr>
                <w:rFonts w:ascii="HelveticaNeue-Roman" w:hAnsi="HelveticaNeue-Roman" w:cs="HelveticaNeue-Roman"/>
                <w:i/>
                <w:sz w:val="20"/>
                <w:szCs w:val="20"/>
                <w:lang w:val="en-AU"/>
              </w:rPr>
              <w:t xml:space="preserve">his is a new Guideline </w:t>
            </w:r>
            <w:r w:rsidR="008F1103" w:rsidRPr="00B94CA6">
              <w:rPr>
                <w:rFonts w:ascii="HelveticaNeue-Roman" w:hAnsi="HelveticaNeue-Roman" w:cs="HelveticaNeue-Roman"/>
                <w:i/>
                <w:sz w:val="20"/>
                <w:szCs w:val="20"/>
                <w:lang w:val="en-AU"/>
              </w:rPr>
              <w:t xml:space="preserve">and </w:t>
            </w:r>
            <w:r w:rsidR="0071207F" w:rsidRPr="00B94CA6">
              <w:rPr>
                <w:rFonts w:ascii="HelveticaNeue-Roman" w:hAnsi="HelveticaNeue-Roman" w:cs="HelveticaNeue-Roman"/>
                <w:i/>
                <w:sz w:val="20"/>
                <w:szCs w:val="20"/>
                <w:lang w:val="en-AU"/>
              </w:rPr>
              <w:t xml:space="preserve">is informative in nature, </w:t>
            </w:r>
            <w:r w:rsidR="00125CD6" w:rsidRPr="00B94CA6">
              <w:rPr>
                <w:rFonts w:ascii="HelveticaNeue-Roman" w:hAnsi="HelveticaNeue-Roman" w:cs="HelveticaNeue-Roman"/>
                <w:i/>
                <w:sz w:val="20"/>
                <w:szCs w:val="20"/>
                <w:lang w:val="en-AU"/>
              </w:rPr>
              <w:t>a new subsection to Section 3 is recommended.  That is:</w:t>
            </w:r>
          </w:p>
          <w:p w14:paraId="5D6C6E48" w14:textId="77777777" w:rsidR="00BC67C7" w:rsidRPr="00BC67C7" w:rsidRDefault="00BC67C7" w:rsidP="00A322CE">
            <w:pPr>
              <w:pStyle w:val="BodyText"/>
              <w:kinsoku w:val="0"/>
              <w:overflowPunct w:val="0"/>
              <w:ind w:left="566"/>
              <w:rPr>
                <w:b/>
                <w:color w:val="477EC0"/>
              </w:rPr>
            </w:pPr>
            <w:r w:rsidRPr="00BC67C7">
              <w:rPr>
                <w:b/>
                <w:color w:val="477EC0"/>
              </w:rPr>
              <w:t>3. VTS IMPLEMENTATION</w:t>
            </w:r>
          </w:p>
          <w:p w14:paraId="23CFBA5E" w14:textId="77777777" w:rsidR="00125CD6" w:rsidRPr="00125CD6" w:rsidRDefault="00125CD6" w:rsidP="00A322CE">
            <w:pPr>
              <w:pStyle w:val="ListParagraph"/>
              <w:numPr>
                <w:ilvl w:val="1"/>
                <w:numId w:val="28"/>
              </w:numPr>
              <w:autoSpaceDE w:val="0"/>
              <w:autoSpaceDN w:val="0"/>
              <w:adjustRightInd w:val="0"/>
              <w:ind w:left="991"/>
              <w:rPr>
                <w:rFonts w:ascii="HelveticaNeue-Bold" w:hAnsi="HelveticaNeue-Bold" w:cs="HelveticaNeue-Bold"/>
                <w:b/>
                <w:bCs/>
                <w:color w:val="477EC1"/>
                <w:sz w:val="20"/>
                <w:szCs w:val="20"/>
                <w:lang w:val="en-AU"/>
              </w:rPr>
            </w:pPr>
            <w:r w:rsidRPr="00125CD6">
              <w:rPr>
                <w:rFonts w:ascii="HelveticaNeue-Bold" w:hAnsi="HelveticaNeue-Bold" w:cs="HelveticaNeue-Bold"/>
                <w:b/>
                <w:bCs/>
                <w:color w:val="477EC1"/>
                <w:sz w:val="20"/>
                <w:szCs w:val="20"/>
                <w:lang w:val="en-AU"/>
              </w:rPr>
              <w:t xml:space="preserve">Additional </w:t>
            </w:r>
            <w:r w:rsidR="009B1ACD">
              <w:rPr>
                <w:rFonts w:ascii="HelveticaNeue-Bold" w:hAnsi="HelveticaNeue-Bold" w:cs="HelveticaNeue-Bold"/>
                <w:b/>
                <w:bCs/>
                <w:color w:val="477EC1"/>
                <w:sz w:val="20"/>
                <w:szCs w:val="20"/>
                <w:lang w:val="en-AU"/>
              </w:rPr>
              <w:t>Guidance</w:t>
            </w:r>
          </w:p>
          <w:p w14:paraId="732D6570" w14:textId="77777777" w:rsidR="00140281" w:rsidRDefault="00140281" w:rsidP="00B94E72">
            <w:pPr>
              <w:ind w:left="566"/>
              <w:rPr>
                <w:rFonts w:ascii="HelveticaNeue-Roman" w:hAnsi="HelveticaNeue-Roman" w:cs="HelveticaNeue-Roman"/>
                <w:color w:val="585757"/>
                <w:sz w:val="20"/>
                <w:szCs w:val="20"/>
                <w:lang w:val="en-AU"/>
              </w:rPr>
            </w:pPr>
          </w:p>
          <w:p w14:paraId="2F9969DB" w14:textId="77777777" w:rsidR="00140281" w:rsidRPr="009B1ACD" w:rsidRDefault="00140281" w:rsidP="00B94E72">
            <w:pPr>
              <w:ind w:left="566"/>
              <w:rPr>
                <w:rFonts w:ascii="HelveticaNeue-Roman" w:hAnsi="HelveticaNeue-Roman" w:cs="HelveticaNeue-Roman"/>
                <w:sz w:val="20"/>
                <w:szCs w:val="20"/>
                <w:lang w:val="en-AU"/>
              </w:rPr>
            </w:pPr>
            <w:r w:rsidRPr="009B1ACD">
              <w:rPr>
                <w:rFonts w:ascii="HelveticaNeue-Roman" w:hAnsi="HelveticaNeue-Roman" w:cs="HelveticaNeue-Roman"/>
                <w:sz w:val="20"/>
                <w:szCs w:val="20"/>
                <w:lang w:val="en-AU"/>
              </w:rPr>
              <w:t xml:space="preserve">To assist authorities in establishing, planning and implementing VTS effectively IALA has prepared Guideline </w:t>
            </w:r>
            <w:r w:rsidRPr="009B1ACD">
              <w:rPr>
                <w:rFonts w:ascii="HelveticaNeue-Roman" w:hAnsi="HelveticaNeue-Roman" w:cs="HelveticaNeue-Roman"/>
                <w:sz w:val="20"/>
                <w:szCs w:val="20"/>
                <w:highlight w:val="yellow"/>
                <w:lang w:val="en-AU"/>
              </w:rPr>
              <w:t>XXXX</w:t>
            </w:r>
            <w:r w:rsidRPr="009B1ACD">
              <w:rPr>
                <w:rFonts w:ascii="HelveticaNeue-Roman" w:hAnsi="HelveticaNeue-Roman" w:cs="HelveticaNeue-Roman"/>
                <w:sz w:val="20"/>
                <w:szCs w:val="20"/>
                <w:lang w:val="en-AU"/>
              </w:rPr>
              <w:t xml:space="preserve"> Competencies for planning and implementing VTS. The Guideline provides a mechanism to ensure those responsible for the planning and implementation are competent in the practices described in </w:t>
            </w:r>
            <w:r w:rsidRPr="009B1ACD">
              <w:rPr>
                <w:rFonts w:ascii="HelveticaNeue-Roman" w:hAnsi="HelveticaNeue-Roman" w:cs="HelveticaNeue-Roman"/>
                <w:i/>
                <w:sz w:val="20"/>
                <w:szCs w:val="20"/>
                <w:lang w:val="en-AU"/>
              </w:rPr>
              <w:t>Recommendation R0119 - Establishment of VTS</w:t>
            </w:r>
            <w:r w:rsidRPr="009B1ACD">
              <w:rPr>
                <w:rFonts w:ascii="HelveticaNeue-Roman" w:hAnsi="HelveticaNeue-Roman" w:cs="HelveticaNeue-Roman"/>
                <w:sz w:val="20"/>
                <w:szCs w:val="20"/>
                <w:lang w:val="en-AU"/>
              </w:rPr>
              <w:t xml:space="preserve"> and associated </w:t>
            </w:r>
            <w:r w:rsidRPr="009B1ACD">
              <w:rPr>
                <w:rFonts w:ascii="HelveticaNeue-Roman" w:hAnsi="HelveticaNeue-Roman" w:cs="HelveticaNeue-Roman"/>
                <w:i/>
                <w:sz w:val="20"/>
                <w:szCs w:val="20"/>
                <w:lang w:val="en-AU"/>
              </w:rPr>
              <w:t>Guideline G1150 - Establishing, Planning and Implementing VTS</w:t>
            </w:r>
            <w:r w:rsidRPr="009B1ACD">
              <w:rPr>
                <w:rFonts w:ascii="HelveticaNeue-Roman" w:hAnsi="HelveticaNeue-Roman" w:cs="HelveticaNeue-Roman"/>
                <w:sz w:val="20"/>
                <w:szCs w:val="20"/>
                <w:lang w:val="en-AU"/>
              </w:rPr>
              <w:t>.</w:t>
            </w:r>
          </w:p>
          <w:p w14:paraId="2B7ECD41" w14:textId="77777777" w:rsidR="00140281" w:rsidRDefault="00140281" w:rsidP="00B94E72">
            <w:pPr>
              <w:ind w:left="566"/>
              <w:rPr>
                <w:rFonts w:ascii="HelveticaNeue-Roman" w:hAnsi="HelveticaNeue-Roman" w:cs="HelveticaNeue-Roman"/>
                <w:color w:val="585757"/>
                <w:sz w:val="20"/>
                <w:szCs w:val="20"/>
                <w:lang w:val="en-AU"/>
              </w:rPr>
            </w:pPr>
          </w:p>
          <w:p w14:paraId="3A94F029" w14:textId="77777777" w:rsidR="00140281" w:rsidRPr="00140281" w:rsidRDefault="00140281" w:rsidP="00B94E72">
            <w:pPr>
              <w:pStyle w:val="BodyText"/>
              <w:kinsoku w:val="0"/>
              <w:overflowPunct w:val="0"/>
              <w:spacing w:before="8"/>
              <w:ind w:left="566"/>
              <w:jc w:val="left"/>
              <w:rPr>
                <w:rFonts w:ascii="HelveticaNeue-Bold" w:hAnsi="HelveticaNeue-Bold" w:cs="HelveticaNeue-Bold"/>
                <w:b/>
                <w:bCs/>
                <w:color w:val="477EC1"/>
                <w:sz w:val="20"/>
                <w:szCs w:val="20"/>
                <w:lang w:val="en-AU"/>
              </w:rPr>
            </w:pPr>
            <w:bookmarkStart w:id="1" w:name="_bookmark0"/>
            <w:bookmarkEnd w:id="1"/>
            <w:r w:rsidRPr="00140281">
              <w:rPr>
                <w:rFonts w:ascii="HelveticaNeue-Bold" w:hAnsi="HelveticaNeue-Bold" w:cs="HelveticaNeue-Bold"/>
                <w:b/>
                <w:bCs/>
                <w:color w:val="477EC1"/>
                <w:sz w:val="20"/>
                <w:szCs w:val="20"/>
                <w:lang w:val="en-AU"/>
              </w:rPr>
              <w:t>3.</w:t>
            </w:r>
            <w:r>
              <w:rPr>
                <w:rFonts w:ascii="HelveticaNeue-Bold" w:hAnsi="HelveticaNeue-Bold" w:cs="HelveticaNeue-Bold"/>
                <w:b/>
                <w:bCs/>
                <w:color w:val="477EC1"/>
                <w:sz w:val="20"/>
                <w:szCs w:val="20"/>
                <w:lang w:val="en-AU"/>
              </w:rPr>
              <w:t>5</w:t>
            </w:r>
            <w:r w:rsidRPr="00140281">
              <w:rPr>
                <w:rFonts w:ascii="HelveticaNeue-Bold" w:hAnsi="HelveticaNeue-Bold" w:cs="HelveticaNeue-Bold"/>
                <w:b/>
                <w:bCs/>
                <w:color w:val="477EC1"/>
                <w:sz w:val="20"/>
                <w:szCs w:val="20"/>
                <w:lang w:val="en-AU"/>
              </w:rPr>
              <w:t xml:space="preserve">.1. Guideline </w:t>
            </w:r>
            <w:r w:rsidRPr="00F329BC">
              <w:rPr>
                <w:rFonts w:ascii="HelveticaNeue-Bold" w:hAnsi="HelveticaNeue-Bold" w:cs="HelveticaNeue-Bold"/>
                <w:b/>
                <w:bCs/>
                <w:color w:val="477EC1"/>
                <w:sz w:val="20"/>
                <w:szCs w:val="20"/>
                <w:highlight w:val="yellow"/>
                <w:lang w:val="en-AU"/>
              </w:rPr>
              <w:t>XXXX</w:t>
            </w:r>
            <w:r w:rsidRPr="00140281">
              <w:rPr>
                <w:rFonts w:ascii="HelveticaNeue-Bold" w:hAnsi="HelveticaNeue-Bold" w:cs="HelveticaNeue-Bold"/>
                <w:b/>
                <w:bCs/>
                <w:color w:val="477EC1"/>
                <w:sz w:val="20"/>
                <w:szCs w:val="20"/>
                <w:lang w:val="en-AU"/>
              </w:rPr>
              <w:t xml:space="preserve"> - Competencies for planning and implementing VTS</w:t>
            </w:r>
          </w:p>
          <w:p w14:paraId="7ECE1B8C" w14:textId="77777777" w:rsidR="00D00CA7" w:rsidRPr="009B1ACD" w:rsidRDefault="00D00CA7" w:rsidP="00B94E72">
            <w:pPr>
              <w:ind w:left="566"/>
              <w:rPr>
                <w:rFonts w:ascii="HelveticaNeue-Roman" w:hAnsi="HelveticaNeue-Roman" w:cs="HelveticaNeue-Roman"/>
                <w:sz w:val="20"/>
                <w:szCs w:val="20"/>
                <w:lang w:val="en-AU"/>
              </w:rPr>
            </w:pPr>
            <w:r w:rsidRPr="009B1ACD">
              <w:rPr>
                <w:rFonts w:ascii="HelveticaNeue-Roman" w:hAnsi="HelveticaNeue-Roman" w:cs="HelveticaNeue-Roman"/>
                <w:sz w:val="20"/>
                <w:szCs w:val="20"/>
                <w:lang w:val="en-AU"/>
              </w:rPr>
              <w:t xml:space="preserve">Guideline </w:t>
            </w:r>
            <w:r w:rsidRPr="009B1ACD">
              <w:rPr>
                <w:rFonts w:ascii="HelveticaNeue-Roman" w:hAnsi="HelveticaNeue-Roman" w:cs="HelveticaNeue-Roman"/>
                <w:sz w:val="20"/>
                <w:szCs w:val="20"/>
                <w:highlight w:val="yellow"/>
                <w:lang w:val="en-AU"/>
              </w:rPr>
              <w:t>XXXX</w:t>
            </w:r>
            <w:r w:rsidRPr="009B1ACD">
              <w:rPr>
                <w:rFonts w:ascii="HelveticaNeue-Roman" w:hAnsi="HelveticaNeue-Roman" w:cs="HelveticaNeue-Roman"/>
                <w:sz w:val="20"/>
                <w:szCs w:val="20"/>
                <w:lang w:val="en-AU"/>
              </w:rPr>
              <w:t xml:space="preserve"> describes the knowledge, skills, attitudes and personal attributes that would assist those responsible for the planning and implementation of VTS.</w:t>
            </w:r>
          </w:p>
          <w:p w14:paraId="4403D514" w14:textId="77777777" w:rsidR="00D67BC5" w:rsidRDefault="00D67BC5" w:rsidP="00140281">
            <w:pPr>
              <w:rPr>
                <w:rFonts w:ascii="HelveticaNeue-Roman" w:hAnsi="HelveticaNeue-Roman" w:cs="HelveticaNeue-Roman"/>
                <w:color w:val="585757"/>
                <w:sz w:val="20"/>
                <w:szCs w:val="20"/>
                <w:lang w:val="en-AU"/>
              </w:rPr>
            </w:pPr>
          </w:p>
          <w:tbl>
            <w:tblPr>
              <w:tblStyle w:val="TableGrid"/>
              <w:tblW w:w="0" w:type="auto"/>
              <w:tblInd w:w="560" w:type="dxa"/>
              <w:shd w:val="clear" w:color="auto" w:fill="00B0F0"/>
              <w:tblLook w:val="04A0" w:firstRow="1" w:lastRow="0" w:firstColumn="1" w:lastColumn="0" w:noHBand="0" w:noVBand="1"/>
            </w:tblPr>
            <w:tblGrid>
              <w:gridCol w:w="6259"/>
            </w:tblGrid>
            <w:tr w:rsidR="00D67BC5" w:rsidRPr="00625D94" w14:paraId="2CAB8F81" w14:textId="77777777" w:rsidTr="00B92B32">
              <w:tc>
                <w:tcPr>
                  <w:tcW w:w="6259" w:type="dxa"/>
                  <w:shd w:val="clear" w:color="auto" w:fill="00B0F0"/>
                </w:tcPr>
                <w:p w14:paraId="6212269F" w14:textId="77777777" w:rsidR="00D67BC5" w:rsidRPr="009B1ACD" w:rsidRDefault="00D67BC5" w:rsidP="00D67BC5">
                  <w:pPr>
                    <w:spacing w:after="120"/>
                    <w:rPr>
                      <w:rFonts w:ascii="HelveticaNeue-Roman" w:hAnsi="HelveticaNeue-Roman" w:cs="HelveticaNeue-Roman"/>
                      <w:sz w:val="20"/>
                      <w:szCs w:val="20"/>
                      <w:lang w:val="en-AU"/>
                    </w:rPr>
                  </w:pPr>
                  <w:r w:rsidRPr="009B1ACD">
                    <w:rPr>
                      <w:rFonts w:ascii="HelveticaNeue-Roman" w:hAnsi="HelveticaNeue-Roman" w:cs="HelveticaNeue-Roman"/>
                      <w:sz w:val="20"/>
                      <w:szCs w:val="20"/>
                      <w:lang w:val="en-AU"/>
                    </w:rPr>
                    <w:t xml:space="preserve">IALA Guideline </w:t>
                  </w:r>
                  <w:r w:rsidRPr="009B1ACD">
                    <w:rPr>
                      <w:rFonts w:ascii="HelveticaNeue-Roman" w:hAnsi="HelveticaNeue-Roman" w:cs="HelveticaNeue-Roman"/>
                      <w:sz w:val="20"/>
                      <w:szCs w:val="20"/>
                      <w:highlight w:val="yellow"/>
                      <w:lang w:val="en-AU"/>
                    </w:rPr>
                    <w:t>XXXX</w:t>
                  </w:r>
                  <w:r w:rsidRPr="009B1ACD">
                    <w:rPr>
                      <w:rFonts w:ascii="HelveticaNeue-Roman" w:hAnsi="HelveticaNeue-Roman" w:cs="HelveticaNeue-Roman"/>
                      <w:sz w:val="20"/>
                      <w:szCs w:val="20"/>
                      <w:lang w:val="en-AU"/>
                    </w:rPr>
                    <w:t xml:space="preserve"> – Competencies for Planning and Implementing VTS describes </w:t>
                  </w:r>
                  <w:r w:rsidR="00B94CA6" w:rsidRPr="00B94CA6">
                    <w:rPr>
                      <w:rFonts w:ascii="HelveticaNeue-Roman" w:hAnsi="HelveticaNeue-Roman" w:cs="HelveticaNeue-Roman"/>
                      <w:sz w:val="20"/>
                      <w:szCs w:val="20"/>
                      <w:lang w:val="en-AU"/>
                    </w:rPr>
                    <w:t>knowledge, skills, attitudes and personal attributes</w:t>
                  </w:r>
                  <w:r w:rsidRPr="009B1ACD">
                    <w:rPr>
                      <w:rFonts w:ascii="HelveticaNeue-Roman" w:hAnsi="HelveticaNeue-Roman" w:cs="HelveticaNeue-Roman"/>
                      <w:sz w:val="20"/>
                      <w:szCs w:val="20"/>
                      <w:lang w:val="en-AU"/>
                    </w:rPr>
                    <w:t xml:space="preserve"> to assist in implementing the practices described in </w:t>
                  </w:r>
                  <w:r w:rsidR="00A322CE" w:rsidRPr="00A322CE">
                    <w:rPr>
                      <w:rFonts w:ascii="HelveticaNeue-Roman" w:hAnsi="HelveticaNeue-Roman" w:cs="HelveticaNeue-Roman"/>
                      <w:i/>
                      <w:sz w:val="20"/>
                      <w:szCs w:val="20"/>
                      <w:lang w:val="en-AU"/>
                    </w:rPr>
                    <w:t>Recommendation R0119 - Establishment of VTS</w:t>
                  </w:r>
                  <w:r w:rsidR="00A322CE" w:rsidRPr="00A322CE">
                    <w:rPr>
                      <w:rFonts w:ascii="HelveticaNeue-Roman" w:hAnsi="HelveticaNeue-Roman" w:cs="HelveticaNeue-Roman"/>
                      <w:sz w:val="20"/>
                      <w:szCs w:val="20"/>
                      <w:lang w:val="en-AU"/>
                    </w:rPr>
                    <w:t xml:space="preserve"> and associated </w:t>
                  </w:r>
                  <w:r w:rsidR="00A322CE" w:rsidRPr="00A322CE">
                    <w:rPr>
                      <w:rFonts w:ascii="HelveticaNeue-Roman" w:hAnsi="HelveticaNeue-Roman" w:cs="HelveticaNeue-Roman"/>
                      <w:i/>
                      <w:sz w:val="20"/>
                      <w:szCs w:val="20"/>
                      <w:lang w:val="en-AU"/>
                    </w:rPr>
                    <w:t>Guideline G1150 - Establishing, Planning and Implementing VTS</w:t>
                  </w:r>
                  <w:r w:rsidRPr="009B1ACD">
                    <w:rPr>
                      <w:rFonts w:ascii="HelveticaNeue-Roman" w:hAnsi="HelveticaNeue-Roman" w:cs="HelveticaNeue-Roman"/>
                      <w:sz w:val="20"/>
                      <w:szCs w:val="20"/>
                      <w:lang w:val="en-AU"/>
                    </w:rPr>
                    <w:t xml:space="preserve">.  </w:t>
                  </w:r>
                </w:p>
                <w:p w14:paraId="6D60911A" w14:textId="77777777" w:rsidR="00D67BC5" w:rsidRPr="00637597" w:rsidRDefault="00D67BC5" w:rsidP="00D67BC5">
                  <w:pPr>
                    <w:spacing w:before="120" w:after="120"/>
                  </w:pPr>
                  <w:r w:rsidRPr="009B1ACD">
                    <w:rPr>
                      <w:rFonts w:ascii="HelveticaNeue-Roman" w:hAnsi="HelveticaNeue-Roman" w:cs="HelveticaNeue-Roman"/>
                      <w:sz w:val="20"/>
                      <w:szCs w:val="20"/>
                      <w:lang w:val="en-AU"/>
                    </w:rPr>
                    <w:t xml:space="preserve">Guideline </w:t>
                  </w:r>
                  <w:r w:rsidRPr="009B1ACD">
                    <w:rPr>
                      <w:rFonts w:ascii="HelveticaNeue-Roman" w:hAnsi="HelveticaNeue-Roman" w:cs="HelveticaNeue-Roman"/>
                      <w:sz w:val="20"/>
                      <w:szCs w:val="20"/>
                      <w:highlight w:val="yellow"/>
                      <w:lang w:val="en-AU"/>
                    </w:rPr>
                    <w:t>XXXX</w:t>
                  </w:r>
                  <w:r w:rsidRPr="009B1ACD">
                    <w:rPr>
                      <w:rFonts w:ascii="HelveticaNeue-Roman" w:hAnsi="HelveticaNeue-Roman" w:cs="HelveticaNeue-Roman"/>
                      <w:sz w:val="20"/>
                      <w:szCs w:val="20"/>
                      <w:lang w:val="en-AU"/>
                    </w:rPr>
                    <w:t xml:space="preserve"> is informative in nature and is to encourage best practice.  It is not necessary to conform to in order to claim compliance to Recommendation R0119.</w:t>
                  </w:r>
                </w:p>
              </w:tc>
            </w:tr>
          </w:tbl>
          <w:p w14:paraId="4CAD017C" w14:textId="77777777" w:rsidR="0071207F" w:rsidRPr="00E60D51" w:rsidRDefault="0071207F" w:rsidP="00B069BF">
            <w:pPr>
              <w:autoSpaceDE w:val="0"/>
              <w:autoSpaceDN w:val="0"/>
              <w:adjustRightInd w:val="0"/>
              <w:spacing w:before="120" w:after="120"/>
              <w:rPr>
                <w:rFonts w:ascii="HelveticaNeue-Roman" w:hAnsi="HelveticaNeue-Roman" w:cs="HelveticaNeue-Roman"/>
                <w:color w:val="585757"/>
                <w:sz w:val="20"/>
                <w:szCs w:val="20"/>
                <w:lang w:val="en-AU"/>
              </w:rPr>
            </w:pPr>
          </w:p>
        </w:tc>
      </w:tr>
    </w:tbl>
    <w:p w14:paraId="4AAC0A37" w14:textId="77777777" w:rsidR="0071207F" w:rsidRDefault="0071207F" w:rsidP="00AB69C7">
      <w:pPr>
        <w:spacing w:before="120" w:after="120"/>
        <w:ind w:left="357"/>
        <w:rPr>
          <w:rFonts w:ascii="Calibri" w:hAnsi="Calibri"/>
        </w:rPr>
      </w:pPr>
    </w:p>
    <w:p w14:paraId="4510CCED" w14:textId="77777777" w:rsidR="00194974" w:rsidRDefault="00194974" w:rsidP="00AB69C7">
      <w:pPr>
        <w:spacing w:before="120" w:after="120"/>
        <w:ind w:left="357"/>
        <w:rPr>
          <w:rFonts w:ascii="Calibri" w:hAnsi="Calibri"/>
        </w:rPr>
      </w:pPr>
    </w:p>
    <w:p w14:paraId="30927DFC" w14:textId="77777777" w:rsidR="00194974" w:rsidRDefault="00194974" w:rsidP="00AB69C7">
      <w:pPr>
        <w:spacing w:before="120" w:after="120"/>
        <w:ind w:left="357"/>
        <w:rPr>
          <w:rFonts w:ascii="Calibri" w:hAnsi="Calibri"/>
        </w:rPr>
      </w:pPr>
    </w:p>
    <w:tbl>
      <w:tblPr>
        <w:tblStyle w:val="TableGrid"/>
        <w:tblW w:w="0" w:type="auto"/>
        <w:tblInd w:w="704" w:type="dxa"/>
        <w:tblLook w:val="04A0" w:firstRow="1" w:lastRow="0" w:firstColumn="1" w:lastColumn="0" w:noHBand="0" w:noVBand="1"/>
      </w:tblPr>
      <w:tblGrid>
        <w:gridCol w:w="1754"/>
        <w:gridCol w:w="7170"/>
      </w:tblGrid>
      <w:tr w:rsidR="00272CD9" w:rsidRPr="00E60D51" w14:paraId="09C6D069" w14:textId="77777777" w:rsidTr="00B7525A">
        <w:trPr>
          <w:tblHeader/>
        </w:trPr>
        <w:tc>
          <w:tcPr>
            <w:tcW w:w="8924" w:type="dxa"/>
            <w:gridSpan w:val="2"/>
            <w:shd w:val="clear" w:color="auto" w:fill="FBD4B4" w:themeFill="accent6" w:themeFillTint="66"/>
          </w:tcPr>
          <w:p w14:paraId="7EF7F6DF" w14:textId="77777777" w:rsidR="00272CD9" w:rsidRPr="00BC67C7" w:rsidRDefault="00F329BC" w:rsidP="002C24C4">
            <w:pPr>
              <w:pStyle w:val="ListParagraph"/>
              <w:numPr>
                <w:ilvl w:val="0"/>
                <w:numId w:val="27"/>
              </w:numPr>
              <w:spacing w:before="120" w:after="120"/>
              <w:jc w:val="center"/>
              <w:rPr>
                <w:rFonts w:ascii="Calibri" w:hAnsi="Calibri"/>
                <w:b/>
                <w:sz w:val="20"/>
                <w:szCs w:val="20"/>
              </w:rPr>
            </w:pPr>
            <w:r w:rsidRPr="00BC67C7">
              <w:rPr>
                <w:rFonts w:ascii="Calibri" w:hAnsi="Calibri"/>
                <w:b/>
                <w:sz w:val="20"/>
                <w:szCs w:val="20"/>
              </w:rPr>
              <w:lastRenderedPageBreak/>
              <w:t>Revised Guideline G1141 on Operational Procedures for VTS (Task 1.2.1)</w:t>
            </w:r>
          </w:p>
        </w:tc>
      </w:tr>
      <w:tr w:rsidR="00272CD9" w:rsidRPr="00E60D51" w14:paraId="6B7B9F07" w14:textId="77777777" w:rsidTr="00B7525A">
        <w:trPr>
          <w:tblHeader/>
        </w:trPr>
        <w:tc>
          <w:tcPr>
            <w:tcW w:w="1754" w:type="dxa"/>
            <w:shd w:val="clear" w:color="auto" w:fill="FBD4B4" w:themeFill="accent6" w:themeFillTint="66"/>
          </w:tcPr>
          <w:p w14:paraId="2B360850" w14:textId="77777777" w:rsidR="00272CD9" w:rsidRPr="00E60D51" w:rsidRDefault="00272CD9" w:rsidP="00B7525A">
            <w:pPr>
              <w:pStyle w:val="BodyText"/>
              <w:tabs>
                <w:tab w:val="left" w:pos="1418"/>
              </w:tabs>
              <w:spacing w:before="60" w:after="60"/>
              <w:jc w:val="left"/>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VTS Manual Section</w:t>
            </w:r>
          </w:p>
        </w:tc>
        <w:tc>
          <w:tcPr>
            <w:tcW w:w="7170" w:type="dxa"/>
            <w:shd w:val="clear" w:color="auto" w:fill="FBD4B4" w:themeFill="accent6" w:themeFillTint="66"/>
          </w:tcPr>
          <w:p w14:paraId="52E9B96E" w14:textId="77777777" w:rsidR="00272CD9" w:rsidRPr="00E60D51" w:rsidRDefault="00272CD9" w:rsidP="00B7525A">
            <w:pPr>
              <w:pStyle w:val="BodyText"/>
              <w:tabs>
                <w:tab w:val="left" w:pos="1418"/>
              </w:tabs>
              <w:spacing w:before="60" w:after="60"/>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Proposed amendment/s</w:t>
            </w:r>
          </w:p>
        </w:tc>
      </w:tr>
      <w:tr w:rsidR="00272CD9" w:rsidRPr="00E60D51" w14:paraId="18E74691" w14:textId="77777777" w:rsidTr="00B7525A">
        <w:tc>
          <w:tcPr>
            <w:tcW w:w="1754" w:type="dxa"/>
          </w:tcPr>
          <w:p w14:paraId="0090C93B" w14:textId="77777777" w:rsidR="00272CD9" w:rsidRPr="00E60D51" w:rsidRDefault="00932A70" w:rsidP="00932A70">
            <w:pPr>
              <w:pStyle w:val="BodyText"/>
              <w:tabs>
                <w:tab w:val="left" w:pos="1418"/>
              </w:tabs>
              <w:spacing w:before="60" w:after="60"/>
              <w:jc w:val="left"/>
              <w:rPr>
                <w:rFonts w:asciiTheme="minorHAnsi" w:hAnsiTheme="minorHAnsi" w:cstheme="minorHAnsi"/>
                <w:b/>
                <w:sz w:val="20"/>
                <w:szCs w:val="20"/>
                <w:highlight w:val="yellow"/>
              </w:rPr>
            </w:pPr>
            <w:r w:rsidRPr="00E60D51">
              <w:rPr>
                <w:rFonts w:asciiTheme="minorHAnsi" w:hAnsiTheme="minorHAnsi" w:cstheme="minorHAnsi"/>
                <w:b/>
                <w:sz w:val="20"/>
                <w:szCs w:val="20"/>
              </w:rPr>
              <w:t>4. VTS Operations</w:t>
            </w:r>
          </w:p>
        </w:tc>
        <w:tc>
          <w:tcPr>
            <w:tcW w:w="7170" w:type="dxa"/>
          </w:tcPr>
          <w:p w14:paraId="4D848F4F" w14:textId="77777777" w:rsidR="00F329BC" w:rsidRPr="00B94CA6" w:rsidRDefault="00DF5966" w:rsidP="00932A70">
            <w:pPr>
              <w:autoSpaceDE w:val="0"/>
              <w:autoSpaceDN w:val="0"/>
              <w:adjustRightInd w:val="0"/>
              <w:rPr>
                <w:rFonts w:ascii="HelveticaNeue-Roman" w:hAnsi="HelveticaNeue-Roman" w:cs="HelveticaNeue-Roman"/>
                <w:i/>
                <w:sz w:val="20"/>
                <w:szCs w:val="20"/>
                <w:lang w:val="en-AU"/>
              </w:rPr>
            </w:pPr>
            <w:r w:rsidRPr="00B94CA6">
              <w:rPr>
                <w:rFonts w:ascii="HelveticaNeue-Roman" w:hAnsi="HelveticaNeue-Roman" w:cs="HelveticaNeue-Roman"/>
                <w:i/>
                <w:sz w:val="20"/>
                <w:szCs w:val="20"/>
                <w:lang w:val="en-AU"/>
              </w:rPr>
              <w:t xml:space="preserve">With the revision to G1141, the following amendments </w:t>
            </w:r>
            <w:r w:rsidR="00B94CA6">
              <w:rPr>
                <w:rFonts w:ascii="HelveticaNeue-Roman" w:hAnsi="HelveticaNeue-Roman" w:cs="HelveticaNeue-Roman"/>
                <w:i/>
                <w:sz w:val="20"/>
                <w:szCs w:val="20"/>
                <w:lang w:val="en-AU"/>
              </w:rPr>
              <w:t xml:space="preserve">(in purple) </w:t>
            </w:r>
            <w:r w:rsidRPr="00B94CA6">
              <w:rPr>
                <w:rFonts w:ascii="HelveticaNeue-Roman" w:hAnsi="HelveticaNeue-Roman" w:cs="HelveticaNeue-Roman"/>
                <w:i/>
                <w:sz w:val="20"/>
                <w:szCs w:val="20"/>
                <w:lang w:val="en-AU"/>
              </w:rPr>
              <w:t>are recommended:</w:t>
            </w:r>
          </w:p>
          <w:p w14:paraId="717AB059" w14:textId="77777777" w:rsidR="00DF5966" w:rsidRDefault="00DF5966" w:rsidP="00932A70">
            <w:pPr>
              <w:autoSpaceDE w:val="0"/>
              <w:autoSpaceDN w:val="0"/>
              <w:adjustRightInd w:val="0"/>
              <w:rPr>
                <w:rFonts w:ascii="HelveticaNeue-Roman" w:hAnsi="HelveticaNeue-Roman" w:cs="HelveticaNeue-Roman"/>
                <w:sz w:val="20"/>
                <w:szCs w:val="20"/>
                <w:lang w:val="en-AU"/>
              </w:rPr>
            </w:pPr>
          </w:p>
          <w:p w14:paraId="0ACC4C28" w14:textId="77777777" w:rsidR="00B94E72" w:rsidRPr="00B94E72" w:rsidRDefault="00B94E72" w:rsidP="00B94E72">
            <w:pPr>
              <w:pStyle w:val="BodyText"/>
              <w:kinsoku w:val="0"/>
              <w:overflowPunct w:val="0"/>
              <w:ind w:left="282"/>
              <w:rPr>
                <w:rFonts w:ascii="HelveticaNeue-Bold" w:hAnsi="HelveticaNeue-Bold" w:cs="HelveticaNeue-Bold"/>
                <w:b/>
                <w:bCs/>
                <w:color w:val="477EC1"/>
                <w:sz w:val="20"/>
                <w:szCs w:val="20"/>
                <w:lang w:val="en-AU"/>
              </w:rPr>
            </w:pPr>
            <w:r w:rsidRPr="00B94E72">
              <w:rPr>
                <w:rFonts w:ascii="HelveticaNeue-Bold" w:hAnsi="HelveticaNeue-Bold" w:cs="HelveticaNeue-Bold"/>
                <w:b/>
                <w:bCs/>
                <w:color w:val="477EC1"/>
                <w:sz w:val="20"/>
                <w:szCs w:val="20"/>
                <w:lang w:val="en-AU"/>
              </w:rPr>
              <w:t>4. VTS OPERATIONS</w:t>
            </w:r>
          </w:p>
          <w:p w14:paraId="5A925DE4" w14:textId="77777777" w:rsidR="00932A70" w:rsidRPr="00E60D51" w:rsidRDefault="00932A70" w:rsidP="00B94E72">
            <w:pPr>
              <w:pStyle w:val="BodyText"/>
              <w:kinsoku w:val="0"/>
              <w:overflowPunct w:val="0"/>
              <w:ind w:left="282"/>
              <w:rPr>
                <w:rFonts w:ascii="HelveticaNeue-Bold" w:hAnsi="HelveticaNeue-Bold" w:cs="HelveticaNeue-Bold"/>
                <w:b/>
                <w:bCs/>
                <w:color w:val="477EC1"/>
                <w:sz w:val="20"/>
                <w:szCs w:val="20"/>
                <w:lang w:val="en-AU"/>
              </w:rPr>
            </w:pPr>
            <w:r w:rsidRPr="00E60D51">
              <w:rPr>
                <w:rFonts w:ascii="HelveticaNeue-Bold" w:hAnsi="HelveticaNeue-Bold" w:cs="HelveticaNeue-Bold"/>
                <w:b/>
                <w:bCs/>
                <w:color w:val="477EC1"/>
                <w:sz w:val="20"/>
                <w:szCs w:val="20"/>
                <w:lang w:val="en-AU"/>
              </w:rPr>
              <w:t>4.2.2. Guideline 1141 - Operational Procedures</w:t>
            </w:r>
            <w:r w:rsidR="00F329BC">
              <w:rPr>
                <w:rFonts w:ascii="HelveticaNeue-Bold" w:hAnsi="HelveticaNeue-Bold" w:cs="HelveticaNeue-Bold"/>
                <w:b/>
                <w:bCs/>
                <w:color w:val="477EC1"/>
                <w:sz w:val="20"/>
                <w:szCs w:val="20"/>
                <w:lang w:val="en-AU"/>
              </w:rPr>
              <w:t xml:space="preserve"> </w:t>
            </w:r>
            <w:r w:rsidRPr="00E60D51">
              <w:rPr>
                <w:rFonts w:ascii="HelveticaNeue-Bold" w:hAnsi="HelveticaNeue-Bold" w:cs="HelveticaNeue-Bold"/>
                <w:b/>
                <w:bCs/>
                <w:color w:val="477EC1"/>
                <w:sz w:val="20"/>
                <w:szCs w:val="20"/>
                <w:lang w:val="en-AU"/>
              </w:rPr>
              <w:t>for Vessel Traffic Services</w:t>
            </w:r>
          </w:p>
          <w:p w14:paraId="3C28D8FB" w14:textId="77777777" w:rsidR="00932A70" w:rsidRPr="00194974" w:rsidRDefault="00932A70" w:rsidP="003B531B">
            <w:pPr>
              <w:autoSpaceDE w:val="0"/>
              <w:autoSpaceDN w:val="0"/>
              <w:adjustRightInd w:val="0"/>
              <w:spacing w:before="120" w:after="120"/>
              <w:ind w:left="282"/>
              <w:rPr>
                <w:rFonts w:ascii="HelveticaNeue-Roman" w:hAnsi="HelveticaNeue-Roman" w:cs="HelveticaNeue-Roman"/>
                <w:sz w:val="20"/>
                <w:szCs w:val="20"/>
                <w:lang w:val="en-AU"/>
              </w:rPr>
            </w:pPr>
            <w:r w:rsidRPr="00194974">
              <w:rPr>
                <w:rFonts w:ascii="HelveticaNeue-Roman" w:hAnsi="HelveticaNeue-Roman" w:cs="HelveticaNeue-Roman"/>
                <w:sz w:val="20"/>
                <w:szCs w:val="20"/>
                <w:lang w:val="en-AU"/>
              </w:rPr>
              <w:t>Clearly defined operational procedures are an integral part of VTS operations to ensure standards are consistently maintained and that the service is delivered accurately, efficiently and effectively.</w:t>
            </w:r>
          </w:p>
          <w:p w14:paraId="0618F745" w14:textId="77777777" w:rsidR="00932A70" w:rsidRPr="00194974" w:rsidRDefault="00932A70" w:rsidP="003B531B">
            <w:pPr>
              <w:autoSpaceDE w:val="0"/>
              <w:autoSpaceDN w:val="0"/>
              <w:adjustRightInd w:val="0"/>
              <w:spacing w:before="120" w:after="120"/>
              <w:ind w:left="282"/>
              <w:rPr>
                <w:rFonts w:ascii="HelveticaNeue-Roman" w:hAnsi="HelveticaNeue-Roman" w:cs="HelveticaNeue-Roman"/>
                <w:sz w:val="20"/>
                <w:szCs w:val="20"/>
                <w:lang w:val="en-AU"/>
              </w:rPr>
            </w:pPr>
            <w:r w:rsidRPr="00194974">
              <w:rPr>
                <w:rFonts w:ascii="HelveticaNeue-Roman" w:hAnsi="HelveticaNeue-Roman" w:cs="HelveticaNeue-Roman"/>
                <w:sz w:val="20"/>
                <w:szCs w:val="20"/>
                <w:lang w:val="en-AU"/>
              </w:rPr>
              <w:t>Operational procedures should also be an integral part of a verifiable quality management system for the VTS (Refer to Section 14).</w:t>
            </w:r>
          </w:p>
          <w:p w14:paraId="06D2BCA1" w14:textId="77777777" w:rsidR="0063798B" w:rsidRPr="00B94CA6" w:rsidRDefault="00932A70" w:rsidP="003B531B">
            <w:pPr>
              <w:pStyle w:val="BodyText"/>
              <w:spacing w:before="120"/>
              <w:ind w:left="282"/>
              <w:rPr>
                <w:color w:val="7030A0"/>
                <w:sz w:val="20"/>
                <w:szCs w:val="20"/>
                <w:lang w:val="en-US"/>
              </w:rPr>
            </w:pPr>
            <w:r w:rsidRPr="003B531B">
              <w:rPr>
                <w:rFonts w:ascii="HelveticaNeue-Roman" w:hAnsi="HelveticaNeue-Roman" w:cs="HelveticaNeue-Roman"/>
                <w:sz w:val="20"/>
                <w:szCs w:val="20"/>
                <w:lang w:val="en-AU"/>
              </w:rPr>
              <w:t xml:space="preserve">Guideline 1141 provides the framework for harmonizing VTS procedures globally. In particular, it </w:t>
            </w:r>
            <w:r w:rsidR="0063798B" w:rsidRPr="00B94CA6">
              <w:rPr>
                <w:color w:val="7030A0"/>
                <w:sz w:val="20"/>
                <w:szCs w:val="20"/>
                <w:lang w:val="en-US"/>
              </w:rPr>
              <w:t>describes processes and procedures associated with:</w:t>
            </w:r>
          </w:p>
          <w:p w14:paraId="5D9B268E" w14:textId="77777777" w:rsidR="0063798B" w:rsidRPr="00B94CA6" w:rsidRDefault="0063798B" w:rsidP="003B531B">
            <w:pPr>
              <w:pStyle w:val="Bullet1"/>
              <w:numPr>
                <w:ilvl w:val="0"/>
                <w:numId w:val="25"/>
              </w:numPr>
              <w:tabs>
                <w:tab w:val="clear" w:pos="1134"/>
              </w:tabs>
              <w:spacing w:before="60" w:after="60"/>
              <w:ind w:left="1117"/>
              <w:jc w:val="left"/>
              <w:outlineLvl w:val="9"/>
              <w:rPr>
                <w:color w:val="7030A0"/>
                <w:sz w:val="20"/>
                <w:szCs w:val="20"/>
                <w:lang w:val="en-US"/>
              </w:rPr>
            </w:pPr>
            <w:r w:rsidRPr="00B94CA6">
              <w:rPr>
                <w:color w:val="7030A0"/>
                <w:sz w:val="20"/>
                <w:szCs w:val="20"/>
                <w:lang w:val="en-US"/>
              </w:rPr>
              <w:t>Day-to-day operations to;</w:t>
            </w:r>
          </w:p>
          <w:p w14:paraId="24230D06" w14:textId="77777777" w:rsidR="0063798B" w:rsidRPr="00B94CA6" w:rsidRDefault="0063798B" w:rsidP="003B531B">
            <w:pPr>
              <w:pStyle w:val="Bullet2"/>
              <w:numPr>
                <w:ilvl w:val="0"/>
                <w:numId w:val="32"/>
              </w:numPr>
              <w:tabs>
                <w:tab w:val="clear" w:pos="1701"/>
              </w:tabs>
              <w:spacing w:before="60" w:after="60"/>
              <w:ind w:left="1542"/>
              <w:jc w:val="left"/>
              <w:rPr>
                <w:rStyle w:val="Bullet2Char"/>
                <w:color w:val="7030A0"/>
                <w:sz w:val="20"/>
                <w:szCs w:val="20"/>
              </w:rPr>
            </w:pPr>
            <w:r w:rsidRPr="00B94CA6">
              <w:rPr>
                <w:rStyle w:val="Bullet2Char"/>
                <w:color w:val="7030A0"/>
                <w:sz w:val="20"/>
                <w:szCs w:val="20"/>
              </w:rPr>
              <w:t>Provide timely and relevant information on factors that may influence the ship's movements and assist on</w:t>
            </w:r>
            <w:r w:rsidR="002C24C4" w:rsidRPr="00B94CA6">
              <w:rPr>
                <w:rStyle w:val="Bullet2Char"/>
                <w:color w:val="7030A0"/>
                <w:sz w:val="20"/>
                <w:szCs w:val="20"/>
              </w:rPr>
              <w:t xml:space="preserve"> </w:t>
            </w:r>
            <w:r w:rsidRPr="00B94CA6">
              <w:rPr>
                <w:rStyle w:val="Bullet2Char"/>
                <w:color w:val="7030A0"/>
                <w:sz w:val="20"/>
                <w:szCs w:val="20"/>
              </w:rPr>
              <w:t>board decision-making;</w:t>
            </w:r>
          </w:p>
          <w:p w14:paraId="6FB7672F" w14:textId="77777777" w:rsidR="0063798B" w:rsidRPr="00B94CA6" w:rsidRDefault="0063798B" w:rsidP="003B531B">
            <w:pPr>
              <w:pStyle w:val="Bullet2"/>
              <w:numPr>
                <w:ilvl w:val="0"/>
                <w:numId w:val="32"/>
              </w:numPr>
              <w:tabs>
                <w:tab w:val="clear" w:pos="1701"/>
              </w:tabs>
              <w:spacing w:before="60" w:after="60"/>
              <w:ind w:left="1542"/>
              <w:jc w:val="left"/>
              <w:rPr>
                <w:rStyle w:val="Bullet2Char"/>
                <w:color w:val="7030A0"/>
                <w:sz w:val="20"/>
                <w:szCs w:val="20"/>
              </w:rPr>
            </w:pPr>
            <w:r w:rsidRPr="00B94CA6">
              <w:rPr>
                <w:rStyle w:val="Bullet2Char"/>
                <w:color w:val="7030A0"/>
                <w:sz w:val="20"/>
                <w:szCs w:val="20"/>
              </w:rPr>
              <w:t>Monitor and manage ship traffic to ensure the safety and efficiency of ship movements; and</w:t>
            </w:r>
          </w:p>
          <w:p w14:paraId="69FE6544" w14:textId="77777777" w:rsidR="0063798B" w:rsidRPr="00B94CA6" w:rsidRDefault="0063798B" w:rsidP="003B531B">
            <w:pPr>
              <w:pStyle w:val="Bullet2"/>
              <w:numPr>
                <w:ilvl w:val="0"/>
                <w:numId w:val="32"/>
              </w:numPr>
              <w:tabs>
                <w:tab w:val="clear" w:pos="1701"/>
              </w:tabs>
              <w:spacing w:before="60" w:after="60"/>
              <w:ind w:left="1542"/>
              <w:jc w:val="left"/>
              <w:rPr>
                <w:rStyle w:val="Bullet2Char"/>
                <w:color w:val="7030A0"/>
                <w:sz w:val="20"/>
                <w:szCs w:val="20"/>
              </w:rPr>
            </w:pPr>
            <w:r w:rsidRPr="00B94CA6">
              <w:rPr>
                <w:rStyle w:val="Bullet2Char"/>
                <w:color w:val="7030A0"/>
                <w:sz w:val="20"/>
                <w:szCs w:val="20"/>
              </w:rPr>
              <w:t>Respond to developing unsafe situations.</w:t>
            </w:r>
          </w:p>
          <w:p w14:paraId="5F7FD0D2" w14:textId="77777777" w:rsidR="0063798B" w:rsidRPr="00B94CA6" w:rsidRDefault="0063798B" w:rsidP="003B531B">
            <w:pPr>
              <w:pStyle w:val="Bullet1"/>
              <w:numPr>
                <w:ilvl w:val="0"/>
                <w:numId w:val="25"/>
              </w:numPr>
              <w:tabs>
                <w:tab w:val="clear" w:pos="1134"/>
              </w:tabs>
              <w:spacing w:before="60" w:after="60"/>
              <w:ind w:left="1117"/>
              <w:jc w:val="left"/>
              <w:outlineLvl w:val="9"/>
              <w:rPr>
                <w:color w:val="7030A0"/>
                <w:sz w:val="20"/>
                <w:szCs w:val="20"/>
                <w:lang w:val="en-US"/>
              </w:rPr>
            </w:pPr>
            <w:r w:rsidRPr="00B94CA6">
              <w:rPr>
                <w:color w:val="7030A0"/>
                <w:sz w:val="20"/>
                <w:szCs w:val="20"/>
                <w:lang w:val="en-US"/>
              </w:rPr>
              <w:t>Management and administration to;</w:t>
            </w:r>
          </w:p>
          <w:p w14:paraId="457AF070" w14:textId="77777777" w:rsidR="0063798B" w:rsidRPr="00B94CA6" w:rsidRDefault="0063798B" w:rsidP="003B531B">
            <w:pPr>
              <w:pStyle w:val="Bullet2"/>
              <w:numPr>
                <w:ilvl w:val="0"/>
                <w:numId w:val="33"/>
              </w:numPr>
              <w:tabs>
                <w:tab w:val="clear" w:pos="1701"/>
              </w:tabs>
              <w:spacing w:before="60" w:after="60"/>
              <w:ind w:left="1542"/>
              <w:jc w:val="left"/>
              <w:rPr>
                <w:rStyle w:val="Bullet2Char"/>
                <w:color w:val="7030A0"/>
                <w:sz w:val="20"/>
                <w:szCs w:val="20"/>
              </w:rPr>
            </w:pPr>
            <w:r w:rsidRPr="00B94CA6">
              <w:rPr>
                <w:rStyle w:val="Bullet2Char"/>
                <w:color w:val="7030A0"/>
                <w:sz w:val="20"/>
                <w:szCs w:val="20"/>
              </w:rPr>
              <w:t>Ensure the VTS operates in accordance with relevant international conventions and IMO instruments, IALA standards and national law; and</w:t>
            </w:r>
          </w:p>
          <w:p w14:paraId="1866E4F6" w14:textId="77777777" w:rsidR="0063798B" w:rsidRPr="00B94CA6" w:rsidRDefault="0063798B" w:rsidP="003B531B">
            <w:pPr>
              <w:pStyle w:val="Bullet2"/>
              <w:numPr>
                <w:ilvl w:val="0"/>
                <w:numId w:val="33"/>
              </w:numPr>
              <w:tabs>
                <w:tab w:val="clear" w:pos="1701"/>
              </w:tabs>
              <w:spacing w:before="60" w:after="60"/>
              <w:ind w:left="1542"/>
              <w:jc w:val="left"/>
              <w:rPr>
                <w:rStyle w:val="Bullet2Char"/>
                <w:color w:val="7030A0"/>
                <w:sz w:val="20"/>
                <w:szCs w:val="20"/>
              </w:rPr>
            </w:pPr>
            <w:r w:rsidRPr="00B94CA6">
              <w:rPr>
                <w:rStyle w:val="Bullet2Char"/>
                <w:color w:val="7030A0"/>
                <w:sz w:val="20"/>
                <w:szCs w:val="20"/>
              </w:rPr>
              <w:t>Set operational objectives for the VTS that are consistent with improving safety and efficiency of ship traffic and protection of the environment and routinely evaluating that they are being achieved.</w:t>
            </w:r>
          </w:p>
          <w:p w14:paraId="3E6A76E7" w14:textId="77777777" w:rsidR="00932A70" w:rsidRPr="003B531B" w:rsidRDefault="00932A70" w:rsidP="00E97511">
            <w:pPr>
              <w:autoSpaceDE w:val="0"/>
              <w:autoSpaceDN w:val="0"/>
              <w:adjustRightInd w:val="0"/>
              <w:ind w:left="720"/>
              <w:rPr>
                <w:rFonts w:ascii="HelveticaNeue-Roman" w:hAnsi="HelveticaNeue-Roman" w:cs="HelveticaNeue-Roman"/>
                <w:strike/>
                <w:sz w:val="20"/>
                <w:szCs w:val="20"/>
                <w:lang w:val="en-AU"/>
              </w:rPr>
            </w:pPr>
            <w:r w:rsidRPr="003B531B">
              <w:rPr>
                <w:rFonts w:ascii="HelveticaNeue-Roman" w:hAnsi="HelveticaNeue-Roman" w:cs="HelveticaNeue-Roman"/>
                <w:strike/>
                <w:sz w:val="20"/>
                <w:szCs w:val="20"/>
                <w:lang w:val="en-AU"/>
              </w:rPr>
              <w:t>provides guidance for developing</w:t>
            </w:r>
            <w:r w:rsidR="00F1130A" w:rsidRPr="003B531B">
              <w:rPr>
                <w:rFonts w:ascii="HelveticaNeue-Roman" w:hAnsi="HelveticaNeue-Roman" w:cs="HelveticaNeue-Roman"/>
                <w:strike/>
                <w:sz w:val="20"/>
                <w:szCs w:val="20"/>
                <w:lang w:val="en-AU"/>
              </w:rPr>
              <w:t xml:space="preserve"> </w:t>
            </w:r>
            <w:r w:rsidRPr="003B531B">
              <w:rPr>
                <w:rFonts w:ascii="HelveticaNeue-Roman" w:hAnsi="HelveticaNeue-Roman" w:cs="HelveticaNeue-Roman"/>
                <w:strike/>
                <w:sz w:val="20"/>
                <w:szCs w:val="20"/>
                <w:lang w:val="en-AU"/>
              </w:rPr>
              <w:t>and implementing:</w:t>
            </w:r>
          </w:p>
          <w:p w14:paraId="156044FA" w14:textId="77777777" w:rsidR="00932A70" w:rsidRPr="003B531B" w:rsidRDefault="00932A70" w:rsidP="00E97511">
            <w:pPr>
              <w:autoSpaceDE w:val="0"/>
              <w:autoSpaceDN w:val="0"/>
              <w:adjustRightInd w:val="0"/>
              <w:ind w:left="720"/>
              <w:rPr>
                <w:rFonts w:ascii="HelveticaNeue-Roman" w:hAnsi="HelveticaNeue-Roman" w:cs="HelveticaNeue-Roman"/>
                <w:strike/>
                <w:sz w:val="20"/>
                <w:szCs w:val="20"/>
                <w:lang w:val="en-AU"/>
              </w:rPr>
            </w:pPr>
            <w:r w:rsidRPr="003B531B">
              <w:rPr>
                <w:rFonts w:ascii="ZapfDingbats" w:eastAsia="ZapfDingbats" w:hAnsi="HelveticaNeue-Bold" w:cs="ZapfDingbats" w:hint="eastAsia"/>
                <w:strike/>
                <w:sz w:val="20"/>
                <w:szCs w:val="20"/>
                <w:lang w:val="en-AU"/>
              </w:rPr>
              <w:t>■</w:t>
            </w:r>
            <w:r w:rsidRPr="003B531B">
              <w:rPr>
                <w:rFonts w:ascii="ZapfDingbats" w:eastAsia="ZapfDingbats" w:hAnsi="HelveticaNeue-Bold" w:cs="ZapfDingbats"/>
                <w:strike/>
                <w:sz w:val="20"/>
                <w:szCs w:val="20"/>
                <w:lang w:val="en-AU"/>
              </w:rPr>
              <w:t xml:space="preserve"> </w:t>
            </w:r>
            <w:r w:rsidRPr="003B531B">
              <w:rPr>
                <w:rFonts w:ascii="HelveticaNeue-Roman" w:hAnsi="HelveticaNeue-Roman" w:cs="HelveticaNeue-Roman"/>
                <w:strike/>
                <w:sz w:val="20"/>
                <w:szCs w:val="20"/>
                <w:lang w:val="en-AU"/>
              </w:rPr>
              <w:t xml:space="preserve">Internal Procedures – procedures that cover the day-to-day running of a VTS centre, including the operation of systems and sensors, interactions between staff and the </w:t>
            </w:r>
            <w:proofErr w:type="spellStart"/>
            <w:r w:rsidRPr="003B531B">
              <w:rPr>
                <w:rFonts w:ascii="HelveticaNeue-Roman" w:hAnsi="HelveticaNeue-Roman" w:cs="HelveticaNeue-Roman"/>
                <w:strike/>
                <w:sz w:val="20"/>
                <w:szCs w:val="20"/>
                <w:lang w:val="en-AU"/>
              </w:rPr>
              <w:t>nternal</w:t>
            </w:r>
            <w:proofErr w:type="spellEnd"/>
            <w:r w:rsidRPr="003B531B">
              <w:rPr>
                <w:rFonts w:ascii="HelveticaNeue-Roman" w:hAnsi="HelveticaNeue-Roman" w:cs="HelveticaNeue-Roman"/>
                <w:strike/>
                <w:sz w:val="20"/>
                <w:szCs w:val="20"/>
                <w:lang w:val="en-AU"/>
              </w:rPr>
              <w:t xml:space="preserve"> management of data.</w:t>
            </w:r>
          </w:p>
          <w:p w14:paraId="2942E21E" w14:textId="77777777" w:rsidR="00932A70" w:rsidRPr="003B531B" w:rsidRDefault="00932A70" w:rsidP="00E97511">
            <w:pPr>
              <w:autoSpaceDE w:val="0"/>
              <w:autoSpaceDN w:val="0"/>
              <w:adjustRightInd w:val="0"/>
              <w:ind w:left="720"/>
              <w:rPr>
                <w:rFonts w:ascii="HelveticaNeue-Roman" w:hAnsi="HelveticaNeue-Roman" w:cs="HelveticaNeue-Roman"/>
                <w:strike/>
                <w:sz w:val="20"/>
                <w:szCs w:val="20"/>
                <w:lang w:val="en-AU"/>
              </w:rPr>
            </w:pPr>
            <w:r w:rsidRPr="003B531B">
              <w:rPr>
                <w:rFonts w:ascii="ZapfDingbats" w:eastAsia="ZapfDingbats" w:hAnsi="HelveticaNeue-Bold" w:cs="ZapfDingbats" w:hint="eastAsia"/>
                <w:strike/>
                <w:sz w:val="20"/>
                <w:szCs w:val="20"/>
                <w:lang w:val="en-AU"/>
              </w:rPr>
              <w:t>■</w:t>
            </w:r>
            <w:r w:rsidRPr="003B531B">
              <w:rPr>
                <w:rFonts w:ascii="ZapfDingbats" w:eastAsia="ZapfDingbats" w:hAnsi="HelveticaNeue-Bold" w:cs="ZapfDingbats"/>
                <w:strike/>
                <w:sz w:val="20"/>
                <w:szCs w:val="20"/>
                <w:lang w:val="en-AU"/>
              </w:rPr>
              <w:t xml:space="preserve"> </w:t>
            </w:r>
            <w:r w:rsidRPr="003B531B">
              <w:rPr>
                <w:rFonts w:ascii="HelveticaNeue-Roman" w:hAnsi="HelveticaNeue-Roman" w:cs="HelveticaNeue-Roman"/>
                <w:strike/>
                <w:sz w:val="20"/>
                <w:szCs w:val="20"/>
                <w:lang w:val="en-AU"/>
              </w:rPr>
              <w:t>External Procedures – procedures that govern the interaction with participating vessels and allied services (defined as services actively</w:t>
            </w:r>
          </w:p>
          <w:p w14:paraId="05E974B1" w14:textId="77777777" w:rsidR="00932A70" w:rsidRPr="003B531B" w:rsidRDefault="00932A70" w:rsidP="00E97511">
            <w:pPr>
              <w:autoSpaceDE w:val="0"/>
              <w:autoSpaceDN w:val="0"/>
              <w:adjustRightInd w:val="0"/>
              <w:ind w:left="720"/>
              <w:rPr>
                <w:rFonts w:ascii="HelveticaNeue-Roman" w:hAnsi="HelveticaNeue-Roman" w:cs="HelveticaNeue-Roman"/>
                <w:strike/>
                <w:sz w:val="20"/>
                <w:szCs w:val="20"/>
                <w:lang w:val="en-AU"/>
              </w:rPr>
            </w:pPr>
            <w:r w:rsidRPr="003B531B">
              <w:rPr>
                <w:rFonts w:ascii="HelveticaNeue-Roman" w:hAnsi="HelveticaNeue-Roman" w:cs="HelveticaNeue-Roman"/>
                <w:strike/>
                <w:sz w:val="20"/>
                <w:szCs w:val="20"/>
                <w:lang w:val="en-AU"/>
              </w:rPr>
              <w:t>involved in the safe and efficient passage of the vessel through the VTS area).</w:t>
            </w:r>
          </w:p>
          <w:p w14:paraId="682E4AF8" w14:textId="77777777" w:rsidR="00932A70" w:rsidRPr="00E60D51" w:rsidRDefault="00932A70" w:rsidP="00E97511">
            <w:pPr>
              <w:autoSpaceDE w:val="0"/>
              <w:autoSpaceDN w:val="0"/>
              <w:adjustRightInd w:val="0"/>
              <w:ind w:left="720"/>
              <w:rPr>
                <w:rFonts w:ascii="HelveticaNeue-Roman" w:hAnsi="HelveticaNeue-Roman" w:cs="HelveticaNeue-Roman"/>
                <w:color w:val="585757"/>
                <w:sz w:val="20"/>
                <w:szCs w:val="20"/>
                <w:lang w:val="en-AU"/>
              </w:rPr>
            </w:pPr>
          </w:p>
          <w:p w14:paraId="52FEED6D" w14:textId="77777777" w:rsidR="00272CD9" w:rsidRPr="00E60D51" w:rsidRDefault="00932A70" w:rsidP="00E97511">
            <w:pPr>
              <w:autoSpaceDE w:val="0"/>
              <w:autoSpaceDN w:val="0"/>
              <w:adjustRightInd w:val="0"/>
              <w:ind w:left="720"/>
              <w:rPr>
                <w:rFonts w:asciiTheme="minorHAnsi" w:hAnsiTheme="minorHAnsi" w:cstheme="minorHAnsi"/>
                <w:b/>
                <w:sz w:val="20"/>
                <w:szCs w:val="20"/>
                <w:highlight w:val="yellow"/>
                <w:u w:val="single"/>
              </w:rPr>
            </w:pPr>
            <w:r w:rsidRPr="003B531B">
              <w:rPr>
                <w:rFonts w:ascii="HelveticaNeue-Italic" w:hAnsi="HelveticaNeue-Italic" w:cs="HelveticaNeue-Italic"/>
                <w:i/>
                <w:iCs/>
                <w:sz w:val="20"/>
                <w:szCs w:val="20"/>
                <w:lang w:val="en-AU"/>
              </w:rPr>
              <w:t xml:space="preserve">IALA Guideline 1141 - Operational Procedures for Vessel Traffic Services </w:t>
            </w:r>
            <w:r w:rsidRPr="003B531B">
              <w:rPr>
                <w:rFonts w:ascii="HelveticaNeue-Roman" w:hAnsi="HelveticaNeue-Roman" w:cs="HelveticaNeue-Roman"/>
                <w:sz w:val="20"/>
                <w:szCs w:val="20"/>
                <w:lang w:val="en-AU"/>
              </w:rPr>
              <w:t xml:space="preserve">can be found at </w:t>
            </w:r>
            <w:r w:rsidRPr="003B531B">
              <w:rPr>
                <w:rFonts w:ascii="HelveticaNeue" w:hAnsi="HelveticaNeue" w:cs="HelveticaNeue"/>
                <w:sz w:val="20"/>
                <w:szCs w:val="20"/>
                <w:highlight w:val="yellow"/>
                <w:lang w:val="en-AU"/>
              </w:rPr>
              <w:t>https://www.iala-aism.org/product/g1141-operational-procedures-for-vessel-traffic-services/</w:t>
            </w:r>
          </w:p>
        </w:tc>
      </w:tr>
    </w:tbl>
    <w:p w14:paraId="7B8AE597" w14:textId="77777777" w:rsidR="00FC19C5" w:rsidRDefault="00FC19C5" w:rsidP="00AB69C7">
      <w:pPr>
        <w:spacing w:before="120" w:after="120"/>
        <w:ind w:left="357"/>
        <w:rPr>
          <w:rFonts w:ascii="Calibri" w:hAnsi="Calibri"/>
        </w:rPr>
      </w:pPr>
    </w:p>
    <w:tbl>
      <w:tblPr>
        <w:tblStyle w:val="TableGrid"/>
        <w:tblpPr w:leftFromText="180" w:rightFromText="180" w:vertAnchor="text" w:tblpX="704" w:tblpY="1"/>
        <w:tblOverlap w:val="never"/>
        <w:tblW w:w="0" w:type="auto"/>
        <w:tblLook w:val="04A0" w:firstRow="1" w:lastRow="0" w:firstColumn="1" w:lastColumn="0" w:noHBand="0" w:noVBand="1"/>
      </w:tblPr>
      <w:tblGrid>
        <w:gridCol w:w="1754"/>
        <w:gridCol w:w="7170"/>
      </w:tblGrid>
      <w:tr w:rsidR="00FC19C5" w:rsidRPr="00BC67C7" w14:paraId="252550B8" w14:textId="77777777" w:rsidTr="00B4482E">
        <w:trPr>
          <w:tblHeader/>
        </w:trPr>
        <w:tc>
          <w:tcPr>
            <w:tcW w:w="8924" w:type="dxa"/>
            <w:gridSpan w:val="2"/>
            <w:shd w:val="clear" w:color="auto" w:fill="FBD4B4" w:themeFill="accent6" w:themeFillTint="66"/>
          </w:tcPr>
          <w:p w14:paraId="1A96C58C" w14:textId="77777777" w:rsidR="00FC19C5" w:rsidRPr="00B4482E" w:rsidRDefault="007641EC" w:rsidP="002C24C4">
            <w:pPr>
              <w:pStyle w:val="ListParagraph"/>
              <w:numPr>
                <w:ilvl w:val="0"/>
                <w:numId w:val="27"/>
              </w:numPr>
              <w:spacing w:before="120" w:after="120"/>
              <w:jc w:val="center"/>
              <w:rPr>
                <w:rFonts w:ascii="Calibri" w:hAnsi="Calibri"/>
                <w:b/>
                <w:sz w:val="20"/>
                <w:szCs w:val="20"/>
              </w:rPr>
            </w:pPr>
            <w:r w:rsidRPr="00B4482E">
              <w:rPr>
                <w:rFonts w:ascii="Calibri" w:hAnsi="Calibri"/>
                <w:b/>
                <w:sz w:val="20"/>
                <w:szCs w:val="20"/>
              </w:rPr>
              <w:t xml:space="preserve">Revised Guideline 1110 - Use of Decision Support Tools for VTS Personnel </w:t>
            </w:r>
            <w:r w:rsidR="00FC19C5" w:rsidRPr="00B4482E">
              <w:rPr>
                <w:rFonts w:ascii="Calibri" w:hAnsi="Calibri"/>
                <w:b/>
                <w:sz w:val="20"/>
                <w:szCs w:val="20"/>
              </w:rPr>
              <w:t>(Task 1.2.</w:t>
            </w:r>
            <w:r w:rsidRPr="00B4482E">
              <w:rPr>
                <w:rFonts w:ascii="Calibri" w:hAnsi="Calibri"/>
                <w:b/>
                <w:sz w:val="20"/>
                <w:szCs w:val="20"/>
              </w:rPr>
              <w:t>2</w:t>
            </w:r>
            <w:r w:rsidR="00FC19C5" w:rsidRPr="00B4482E">
              <w:rPr>
                <w:rFonts w:ascii="Calibri" w:hAnsi="Calibri"/>
                <w:b/>
                <w:sz w:val="20"/>
                <w:szCs w:val="20"/>
              </w:rPr>
              <w:t>)</w:t>
            </w:r>
          </w:p>
        </w:tc>
      </w:tr>
      <w:tr w:rsidR="00FC19C5" w:rsidRPr="00E60D51" w14:paraId="626D5752" w14:textId="77777777" w:rsidTr="00B4482E">
        <w:trPr>
          <w:tblHeader/>
        </w:trPr>
        <w:tc>
          <w:tcPr>
            <w:tcW w:w="1754" w:type="dxa"/>
            <w:shd w:val="clear" w:color="auto" w:fill="FBD4B4" w:themeFill="accent6" w:themeFillTint="66"/>
          </w:tcPr>
          <w:p w14:paraId="239679EA" w14:textId="77777777" w:rsidR="00FC19C5" w:rsidRPr="00E60D51" w:rsidRDefault="00FC19C5" w:rsidP="00B4482E">
            <w:pPr>
              <w:pStyle w:val="BodyText"/>
              <w:tabs>
                <w:tab w:val="left" w:pos="1418"/>
              </w:tabs>
              <w:spacing w:before="60" w:after="60"/>
              <w:jc w:val="left"/>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VTS Manual Section</w:t>
            </w:r>
          </w:p>
        </w:tc>
        <w:tc>
          <w:tcPr>
            <w:tcW w:w="7170" w:type="dxa"/>
            <w:shd w:val="clear" w:color="auto" w:fill="FBD4B4" w:themeFill="accent6" w:themeFillTint="66"/>
          </w:tcPr>
          <w:p w14:paraId="5ECFBC08" w14:textId="77777777" w:rsidR="00FC19C5" w:rsidRPr="00E60D51" w:rsidRDefault="00FC19C5" w:rsidP="00B4482E">
            <w:pPr>
              <w:pStyle w:val="BodyText"/>
              <w:tabs>
                <w:tab w:val="left" w:pos="1418"/>
              </w:tabs>
              <w:spacing w:before="60" w:after="60"/>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Proposed amendment/s</w:t>
            </w:r>
          </w:p>
        </w:tc>
      </w:tr>
      <w:tr w:rsidR="00FC19C5" w:rsidRPr="00E60D51" w14:paraId="6758E4E7" w14:textId="77777777" w:rsidTr="00B4482E">
        <w:tc>
          <w:tcPr>
            <w:tcW w:w="1754" w:type="dxa"/>
          </w:tcPr>
          <w:p w14:paraId="17BBCB85" w14:textId="77777777" w:rsidR="00FC19C5" w:rsidRPr="00E60D51" w:rsidRDefault="00FC19C5" w:rsidP="00B4482E">
            <w:pPr>
              <w:pStyle w:val="BodyText"/>
              <w:tabs>
                <w:tab w:val="left" w:pos="1418"/>
              </w:tabs>
              <w:spacing w:before="60" w:after="60"/>
              <w:jc w:val="left"/>
              <w:rPr>
                <w:rFonts w:asciiTheme="minorHAnsi" w:hAnsiTheme="minorHAnsi" w:cstheme="minorHAnsi"/>
                <w:b/>
                <w:sz w:val="20"/>
                <w:szCs w:val="20"/>
                <w:highlight w:val="yellow"/>
              </w:rPr>
            </w:pPr>
            <w:r w:rsidRPr="00E60D51">
              <w:rPr>
                <w:rFonts w:asciiTheme="minorHAnsi" w:hAnsiTheme="minorHAnsi" w:cstheme="minorHAnsi"/>
                <w:b/>
                <w:sz w:val="20"/>
                <w:szCs w:val="20"/>
              </w:rPr>
              <w:t>4. VTS Operations</w:t>
            </w:r>
          </w:p>
        </w:tc>
        <w:tc>
          <w:tcPr>
            <w:tcW w:w="7170" w:type="dxa"/>
          </w:tcPr>
          <w:p w14:paraId="1A7B61EB" w14:textId="77777777" w:rsidR="00B069BF" w:rsidRPr="00B94CA6" w:rsidRDefault="00B069BF" w:rsidP="00B4482E">
            <w:pPr>
              <w:autoSpaceDE w:val="0"/>
              <w:autoSpaceDN w:val="0"/>
              <w:adjustRightInd w:val="0"/>
              <w:rPr>
                <w:rFonts w:ascii="HelveticaNeue-Roman" w:hAnsi="HelveticaNeue-Roman" w:cs="HelveticaNeue-Roman"/>
                <w:i/>
                <w:sz w:val="20"/>
                <w:szCs w:val="20"/>
                <w:lang w:val="en-AU"/>
              </w:rPr>
            </w:pPr>
            <w:r w:rsidRPr="00B94CA6">
              <w:rPr>
                <w:rFonts w:ascii="HelveticaNeue-Roman" w:hAnsi="HelveticaNeue-Roman" w:cs="HelveticaNeue-Roman"/>
                <w:i/>
                <w:sz w:val="20"/>
                <w:szCs w:val="20"/>
                <w:lang w:val="en-AU"/>
              </w:rPr>
              <w:t xml:space="preserve">With the revision to G1110, the following amendments </w:t>
            </w:r>
            <w:r w:rsidR="00B94CA6" w:rsidRPr="00B94CA6">
              <w:rPr>
                <w:rFonts w:ascii="HelveticaNeue-Roman" w:hAnsi="HelveticaNeue-Roman" w:cs="HelveticaNeue-Roman"/>
                <w:i/>
                <w:sz w:val="20"/>
                <w:szCs w:val="20"/>
                <w:lang w:val="en-AU"/>
              </w:rPr>
              <w:t xml:space="preserve">(in purple) </w:t>
            </w:r>
            <w:r w:rsidRPr="00B94CA6">
              <w:rPr>
                <w:rFonts w:ascii="HelveticaNeue-Roman" w:hAnsi="HelveticaNeue-Roman" w:cs="HelveticaNeue-Roman"/>
                <w:i/>
                <w:sz w:val="20"/>
                <w:szCs w:val="20"/>
                <w:lang w:val="en-AU"/>
              </w:rPr>
              <w:t>are recommended:</w:t>
            </w:r>
          </w:p>
          <w:p w14:paraId="0A683B7B" w14:textId="77777777" w:rsidR="00B069BF" w:rsidRDefault="00B069BF" w:rsidP="00B4482E">
            <w:pPr>
              <w:autoSpaceDE w:val="0"/>
              <w:autoSpaceDN w:val="0"/>
              <w:adjustRightInd w:val="0"/>
              <w:rPr>
                <w:rFonts w:ascii="HelveticaNeue-Roman" w:hAnsi="HelveticaNeue-Roman" w:cs="HelveticaNeue-Roman"/>
                <w:sz w:val="20"/>
                <w:szCs w:val="20"/>
                <w:lang w:val="en-AU"/>
              </w:rPr>
            </w:pPr>
          </w:p>
          <w:p w14:paraId="5BBE9F9E" w14:textId="77777777" w:rsidR="00B069BF" w:rsidRPr="00B069BF" w:rsidRDefault="00B069BF" w:rsidP="00B4482E">
            <w:pPr>
              <w:pStyle w:val="Title"/>
              <w:kinsoku w:val="0"/>
              <w:overflowPunct w:val="0"/>
              <w:spacing w:before="8"/>
              <w:ind w:left="125"/>
              <w:jc w:val="left"/>
              <w:rPr>
                <w:color w:val="477EC0"/>
                <w:sz w:val="22"/>
                <w:szCs w:val="22"/>
              </w:rPr>
            </w:pPr>
            <w:r w:rsidRPr="00B069BF">
              <w:rPr>
                <w:rFonts w:ascii="HelveticaNeue-Bold" w:hAnsi="HelveticaNeue-Bold" w:cs="HelveticaNeue-Bold"/>
                <w:color w:val="477EC1"/>
                <w:kern w:val="0"/>
                <w:sz w:val="20"/>
                <w:szCs w:val="20"/>
                <w:lang w:val="en-AU"/>
              </w:rPr>
              <w:lastRenderedPageBreak/>
              <w:t>4.2.3. Guideline 1110 - Use of Decision Support Tools for VTS Personnel</w:t>
            </w:r>
          </w:p>
          <w:p w14:paraId="3AFE6A9B" w14:textId="77777777" w:rsidR="00B069BF" w:rsidRPr="00B069BF" w:rsidRDefault="00B069BF" w:rsidP="00B4482E">
            <w:pPr>
              <w:autoSpaceDE w:val="0"/>
              <w:autoSpaceDN w:val="0"/>
              <w:adjustRightInd w:val="0"/>
              <w:spacing w:before="120" w:after="120"/>
              <w:ind w:left="282"/>
              <w:rPr>
                <w:rFonts w:ascii="HelveticaNeue-Roman" w:hAnsi="HelveticaNeue-Roman" w:cs="HelveticaNeue-Roman"/>
                <w:sz w:val="20"/>
                <w:szCs w:val="20"/>
                <w:lang w:val="en-AU"/>
              </w:rPr>
            </w:pPr>
            <w:r w:rsidRPr="00B069BF">
              <w:rPr>
                <w:rFonts w:ascii="HelveticaNeue-Roman" w:hAnsi="HelveticaNeue-Roman" w:cs="HelveticaNeue-Roman"/>
                <w:sz w:val="20"/>
                <w:szCs w:val="20"/>
                <w:lang w:val="en-AU"/>
              </w:rPr>
              <w:t>Decision Support Tools are computer-based tools (simulation models, and/or techniques and methods) to enhance situational awareness and assist VTS personnel interact with the traffic and respond to traffic situations developing in the VTS area.</w:t>
            </w:r>
          </w:p>
          <w:p w14:paraId="4D4C9FF6" w14:textId="77777777" w:rsidR="00B069BF" w:rsidRPr="00B069BF" w:rsidRDefault="00B069BF" w:rsidP="00B4482E">
            <w:pPr>
              <w:autoSpaceDE w:val="0"/>
              <w:autoSpaceDN w:val="0"/>
              <w:adjustRightInd w:val="0"/>
              <w:spacing w:before="120" w:after="120"/>
              <w:ind w:left="282"/>
              <w:rPr>
                <w:rFonts w:ascii="HelveticaNeue-Roman" w:hAnsi="HelveticaNeue-Roman" w:cs="HelveticaNeue-Roman"/>
                <w:sz w:val="20"/>
                <w:szCs w:val="20"/>
                <w:lang w:val="en-AU"/>
              </w:rPr>
            </w:pPr>
            <w:r w:rsidRPr="00BA4A09">
              <w:rPr>
                <w:rFonts w:ascii="HelveticaNeue-Roman" w:hAnsi="HelveticaNeue-Roman" w:cs="HelveticaNeue-Roman"/>
                <w:sz w:val="20"/>
                <w:szCs w:val="20"/>
                <w:lang w:val="en-AU"/>
              </w:rPr>
              <w:t xml:space="preserve">Guideline 1110 provides guidance </w:t>
            </w:r>
            <w:r w:rsidRPr="00B94CA6">
              <w:rPr>
                <w:rFonts w:ascii="HelveticaNeue-Roman" w:hAnsi="HelveticaNeue-Roman" w:cs="HelveticaNeue-Roman"/>
                <w:color w:val="7030A0"/>
                <w:sz w:val="20"/>
                <w:szCs w:val="20"/>
                <w:lang w:val="en-AU"/>
              </w:rPr>
              <w:t>on the use of decision support tools</w:t>
            </w:r>
            <w:r w:rsidRPr="00B94CA6">
              <w:rPr>
                <w:color w:val="7030A0"/>
              </w:rPr>
              <w:t xml:space="preserve"> </w:t>
            </w:r>
            <w:r w:rsidRPr="00B94CA6">
              <w:rPr>
                <w:rFonts w:ascii="HelveticaNeue-Roman" w:hAnsi="HelveticaNeue-Roman" w:cs="HelveticaNeue-Roman"/>
                <w:color w:val="7030A0"/>
                <w:sz w:val="20"/>
                <w:szCs w:val="20"/>
                <w:lang w:val="en-AU"/>
              </w:rPr>
              <w:t>to enhance situational awareness and support VTS personnel provide timely and relevant information, monitor and manage ship traffic and respond to developing unsafe situations.</w:t>
            </w:r>
            <w:r w:rsidRPr="00B069BF">
              <w:rPr>
                <w:rFonts w:ascii="HelveticaNeue-Roman" w:hAnsi="HelveticaNeue-Roman" w:cs="HelveticaNeue-Roman"/>
                <w:sz w:val="20"/>
                <w:szCs w:val="20"/>
                <w:lang w:val="en-AU"/>
              </w:rPr>
              <w:t xml:space="preserve"> </w:t>
            </w:r>
            <w:r w:rsidRPr="00B069BF">
              <w:rPr>
                <w:rFonts w:ascii="HelveticaNeue-Roman" w:hAnsi="HelveticaNeue-Roman" w:cs="HelveticaNeue-Roman"/>
                <w:strike/>
                <w:sz w:val="20"/>
                <w:szCs w:val="20"/>
                <w:lang w:val="en-AU"/>
              </w:rPr>
              <w:t>for VTS personnel in routine as well as developing and emergency situations</w:t>
            </w:r>
            <w:r w:rsidRPr="00B069BF">
              <w:rPr>
                <w:rFonts w:ascii="HelveticaNeue-Roman" w:hAnsi="HelveticaNeue-Roman" w:cs="HelveticaNeue-Roman"/>
                <w:sz w:val="20"/>
                <w:szCs w:val="20"/>
                <w:lang w:val="en-AU"/>
              </w:rPr>
              <w:t>.</w:t>
            </w:r>
          </w:p>
          <w:p w14:paraId="0FA1908A" w14:textId="77777777" w:rsidR="00B069BF" w:rsidRPr="00B069BF" w:rsidRDefault="00B069BF" w:rsidP="00B4482E">
            <w:pPr>
              <w:autoSpaceDE w:val="0"/>
              <w:autoSpaceDN w:val="0"/>
              <w:adjustRightInd w:val="0"/>
              <w:spacing w:before="120" w:after="120"/>
              <w:ind w:left="282"/>
              <w:rPr>
                <w:rFonts w:ascii="HelveticaNeue-Roman" w:hAnsi="HelveticaNeue-Roman" w:cs="HelveticaNeue-Roman"/>
                <w:sz w:val="20"/>
                <w:szCs w:val="20"/>
                <w:lang w:val="en-AU"/>
              </w:rPr>
            </w:pPr>
            <w:r w:rsidRPr="00B069BF">
              <w:rPr>
                <w:rFonts w:ascii="HelveticaNeue-Roman" w:hAnsi="HelveticaNeue-Roman" w:cs="HelveticaNeue-Roman"/>
                <w:sz w:val="20"/>
                <w:szCs w:val="20"/>
                <w:lang w:val="en-AU"/>
              </w:rPr>
              <w:t xml:space="preserve">IALA Guideline 1110 – </w:t>
            </w:r>
            <w:r w:rsidRPr="00B069BF">
              <w:rPr>
                <w:rFonts w:ascii="HelveticaNeue-Roman" w:hAnsi="HelveticaNeue-Roman" w:cs="HelveticaNeue-Roman"/>
                <w:sz w:val="20"/>
                <w:szCs w:val="20"/>
                <w:highlight w:val="yellow"/>
                <w:lang w:val="en-AU"/>
              </w:rPr>
              <w:t xml:space="preserve">Use of Decision Support Tools for VTS Personnel can be found at </w:t>
            </w:r>
            <w:hyperlink r:id="rId11" w:history="1">
              <w:r w:rsidRPr="00B069BF">
                <w:rPr>
                  <w:rFonts w:ascii="HelveticaNeue-Roman" w:hAnsi="HelveticaNeue-Roman" w:cs="HelveticaNeue-Roman"/>
                  <w:sz w:val="20"/>
                  <w:szCs w:val="20"/>
                  <w:highlight w:val="yellow"/>
                  <w:lang w:val="en-AU"/>
                </w:rPr>
                <w:t>https://</w:t>
              </w:r>
            </w:hyperlink>
            <w:r w:rsidRPr="00B069BF">
              <w:rPr>
                <w:rFonts w:ascii="HelveticaNeue-Roman" w:hAnsi="HelveticaNeue-Roman" w:cs="HelveticaNeue-Roman"/>
                <w:sz w:val="20"/>
                <w:szCs w:val="20"/>
                <w:highlight w:val="yellow"/>
                <w:lang w:val="en-AU"/>
              </w:rPr>
              <w:t xml:space="preserve"> </w:t>
            </w:r>
            <w:hyperlink r:id="rId12" w:history="1">
              <w:r w:rsidRPr="00B069BF">
                <w:rPr>
                  <w:rFonts w:ascii="HelveticaNeue-Roman" w:hAnsi="HelveticaNeue-Roman" w:cs="HelveticaNeue-Roman"/>
                  <w:sz w:val="20"/>
                  <w:szCs w:val="20"/>
                  <w:highlight w:val="yellow"/>
                  <w:lang w:val="en-AU"/>
                </w:rPr>
                <w:t>www.iala-aism.org/product/use-of-decision-sup-</w:t>
              </w:r>
            </w:hyperlink>
            <w:hyperlink r:id="rId13" w:history="1">
              <w:r w:rsidRPr="00B069BF">
                <w:rPr>
                  <w:rFonts w:ascii="HelveticaNeue-Roman" w:hAnsi="HelveticaNeue-Roman" w:cs="HelveticaNeue-Roman"/>
                  <w:sz w:val="20"/>
                  <w:szCs w:val="20"/>
                  <w:highlight w:val="yellow"/>
                  <w:lang w:val="en-AU"/>
                </w:rPr>
                <w:t>port-tools-for-vts-personnel-1110/</w:t>
              </w:r>
            </w:hyperlink>
            <w:r>
              <w:rPr>
                <w:rFonts w:ascii="HelveticaNeue-Roman" w:hAnsi="HelveticaNeue-Roman" w:cs="HelveticaNeue-Roman"/>
                <w:sz w:val="20"/>
                <w:szCs w:val="20"/>
                <w:lang w:val="en-AU"/>
              </w:rPr>
              <w:t>.</w:t>
            </w:r>
          </w:p>
          <w:p w14:paraId="4432AE63" w14:textId="77777777" w:rsidR="00B069BF" w:rsidRPr="00E60D51" w:rsidRDefault="00B069BF" w:rsidP="00B4482E">
            <w:pPr>
              <w:autoSpaceDE w:val="0"/>
              <w:autoSpaceDN w:val="0"/>
              <w:adjustRightInd w:val="0"/>
              <w:rPr>
                <w:rFonts w:asciiTheme="minorHAnsi" w:hAnsiTheme="minorHAnsi" w:cstheme="minorHAnsi"/>
                <w:b/>
                <w:sz w:val="20"/>
                <w:szCs w:val="20"/>
                <w:highlight w:val="yellow"/>
                <w:u w:val="single"/>
              </w:rPr>
            </w:pPr>
          </w:p>
        </w:tc>
      </w:tr>
    </w:tbl>
    <w:p w14:paraId="5852630F" w14:textId="77777777" w:rsidR="00FC19C5" w:rsidRDefault="00B4482E" w:rsidP="00AB69C7">
      <w:pPr>
        <w:spacing w:before="120" w:after="120"/>
        <w:ind w:left="357"/>
        <w:rPr>
          <w:rFonts w:ascii="Calibri" w:hAnsi="Calibri"/>
        </w:rPr>
      </w:pPr>
      <w:r>
        <w:rPr>
          <w:rFonts w:ascii="Calibri" w:hAnsi="Calibri"/>
        </w:rPr>
        <w:lastRenderedPageBreak/>
        <w:br w:type="textWrapping" w:clear="all"/>
      </w:r>
    </w:p>
    <w:p w14:paraId="6BAF1AED" w14:textId="77777777" w:rsidR="00FC19C5" w:rsidRDefault="00FC19C5" w:rsidP="00AB69C7">
      <w:pPr>
        <w:spacing w:before="120" w:after="120"/>
        <w:ind w:left="357"/>
        <w:rPr>
          <w:rFonts w:ascii="Calibri" w:hAnsi="Calibri"/>
        </w:rPr>
      </w:pPr>
    </w:p>
    <w:tbl>
      <w:tblPr>
        <w:tblStyle w:val="TableGrid"/>
        <w:tblpPr w:leftFromText="180" w:rightFromText="180" w:vertAnchor="text" w:tblpX="704" w:tblpY="1"/>
        <w:tblOverlap w:val="never"/>
        <w:tblW w:w="0" w:type="auto"/>
        <w:tblLook w:val="04A0" w:firstRow="1" w:lastRow="0" w:firstColumn="1" w:lastColumn="0" w:noHBand="0" w:noVBand="1"/>
      </w:tblPr>
      <w:tblGrid>
        <w:gridCol w:w="2327"/>
        <w:gridCol w:w="6597"/>
      </w:tblGrid>
      <w:tr w:rsidR="00AB69C7" w14:paraId="6593B573" w14:textId="77777777" w:rsidTr="00B4482E">
        <w:trPr>
          <w:tblHeader/>
        </w:trPr>
        <w:tc>
          <w:tcPr>
            <w:tcW w:w="8924" w:type="dxa"/>
            <w:gridSpan w:val="2"/>
            <w:shd w:val="clear" w:color="auto" w:fill="FBD4B4" w:themeFill="accent6" w:themeFillTint="66"/>
          </w:tcPr>
          <w:p w14:paraId="37A8E631" w14:textId="77777777" w:rsidR="00AB69C7" w:rsidRPr="00DD1600" w:rsidRDefault="00DD1600" w:rsidP="00B4482E">
            <w:pPr>
              <w:pStyle w:val="ListParagraph"/>
              <w:numPr>
                <w:ilvl w:val="0"/>
                <w:numId w:val="27"/>
              </w:numPr>
              <w:spacing w:before="120" w:after="120"/>
              <w:rPr>
                <w:rFonts w:ascii="Calibri" w:hAnsi="Calibri"/>
                <w:b/>
                <w:sz w:val="20"/>
                <w:szCs w:val="20"/>
              </w:rPr>
            </w:pPr>
            <w:r w:rsidRPr="00DD1600">
              <w:rPr>
                <w:rFonts w:ascii="Calibri" w:hAnsi="Calibri"/>
                <w:b/>
                <w:sz w:val="20"/>
                <w:szCs w:val="20"/>
              </w:rPr>
              <w:t>Revised Guideline G1132 – VTS Voice Communications and Phraseology (Task 1.3.1)</w:t>
            </w:r>
          </w:p>
        </w:tc>
      </w:tr>
      <w:tr w:rsidR="00B80893" w14:paraId="23697E4E" w14:textId="77777777" w:rsidTr="00B4482E">
        <w:trPr>
          <w:tblHeader/>
        </w:trPr>
        <w:tc>
          <w:tcPr>
            <w:tcW w:w="2327" w:type="dxa"/>
            <w:shd w:val="clear" w:color="auto" w:fill="FBD4B4" w:themeFill="accent6" w:themeFillTint="66"/>
          </w:tcPr>
          <w:p w14:paraId="6EA4D9D6" w14:textId="77777777" w:rsidR="00B80893" w:rsidRPr="00E60D51" w:rsidRDefault="00AB69C7" w:rsidP="00B4482E">
            <w:pPr>
              <w:pStyle w:val="BodyText"/>
              <w:tabs>
                <w:tab w:val="left" w:pos="1418"/>
              </w:tabs>
              <w:spacing w:before="60" w:after="60"/>
              <w:jc w:val="left"/>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 xml:space="preserve">VTS Manual </w:t>
            </w:r>
            <w:r w:rsidR="00B80893" w:rsidRPr="00E60D51">
              <w:rPr>
                <w:rFonts w:asciiTheme="minorHAnsi" w:hAnsiTheme="minorHAnsi" w:cstheme="minorHAnsi"/>
                <w:b/>
                <w:sz w:val="20"/>
                <w:szCs w:val="20"/>
              </w:rPr>
              <w:t>Section</w:t>
            </w:r>
          </w:p>
        </w:tc>
        <w:tc>
          <w:tcPr>
            <w:tcW w:w="6597" w:type="dxa"/>
            <w:shd w:val="clear" w:color="auto" w:fill="FBD4B4" w:themeFill="accent6" w:themeFillTint="66"/>
          </w:tcPr>
          <w:p w14:paraId="4545D782" w14:textId="77777777" w:rsidR="00B80893" w:rsidRPr="00E60D51" w:rsidRDefault="00B80893" w:rsidP="00B4482E">
            <w:pPr>
              <w:pStyle w:val="BodyText"/>
              <w:tabs>
                <w:tab w:val="left" w:pos="1418"/>
              </w:tabs>
              <w:spacing w:before="60" w:after="60"/>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Proposed amendment</w:t>
            </w:r>
            <w:r w:rsidR="00AB69C7" w:rsidRPr="00E60D51">
              <w:rPr>
                <w:rFonts w:asciiTheme="minorHAnsi" w:hAnsiTheme="minorHAnsi" w:cstheme="minorHAnsi"/>
                <w:b/>
                <w:sz w:val="20"/>
                <w:szCs w:val="20"/>
              </w:rPr>
              <w:t>/s</w:t>
            </w:r>
          </w:p>
        </w:tc>
      </w:tr>
      <w:tr w:rsidR="00B80893" w14:paraId="024A5CE2" w14:textId="77777777" w:rsidTr="00B4482E">
        <w:tc>
          <w:tcPr>
            <w:tcW w:w="2327" w:type="dxa"/>
          </w:tcPr>
          <w:p w14:paraId="211F3547" w14:textId="77777777" w:rsidR="00B80893" w:rsidRPr="00E60D51" w:rsidRDefault="005F4943" w:rsidP="00B4482E">
            <w:pPr>
              <w:pStyle w:val="BodyText"/>
              <w:tabs>
                <w:tab w:val="left" w:pos="1418"/>
              </w:tabs>
              <w:spacing w:before="60" w:after="60"/>
              <w:rPr>
                <w:rFonts w:asciiTheme="minorHAnsi" w:hAnsiTheme="minorHAnsi" w:cstheme="minorHAnsi"/>
                <w:b/>
                <w:sz w:val="20"/>
                <w:szCs w:val="20"/>
                <w:highlight w:val="yellow"/>
              </w:rPr>
            </w:pPr>
            <w:r w:rsidRPr="00E60D51">
              <w:rPr>
                <w:rFonts w:asciiTheme="minorHAnsi" w:hAnsiTheme="minorHAnsi" w:cstheme="minorHAnsi"/>
                <w:b/>
                <w:sz w:val="20"/>
                <w:szCs w:val="20"/>
              </w:rPr>
              <w:t>5.VTS Communications</w:t>
            </w:r>
          </w:p>
        </w:tc>
        <w:tc>
          <w:tcPr>
            <w:tcW w:w="6597" w:type="dxa"/>
          </w:tcPr>
          <w:p w14:paraId="454BAE73" w14:textId="77777777" w:rsidR="00B94E72" w:rsidRDefault="00DD1600" w:rsidP="00B4482E">
            <w:pPr>
              <w:autoSpaceDE w:val="0"/>
              <w:autoSpaceDN w:val="0"/>
              <w:adjustRightInd w:val="0"/>
              <w:rPr>
                <w:rFonts w:ascii="HelveticaNeue-Roman" w:hAnsi="HelveticaNeue-Roman" w:cs="HelveticaNeue-Roman"/>
                <w:sz w:val="20"/>
                <w:szCs w:val="20"/>
                <w:lang w:val="en-AU"/>
              </w:rPr>
            </w:pPr>
            <w:r w:rsidRPr="00B94CA6">
              <w:rPr>
                <w:rFonts w:ascii="HelveticaNeue-Roman" w:hAnsi="HelveticaNeue-Roman" w:cs="HelveticaNeue-Roman"/>
                <w:i/>
                <w:sz w:val="20"/>
                <w:szCs w:val="20"/>
                <w:lang w:val="en-AU"/>
              </w:rPr>
              <w:t>Noting that G1132 has been revised to include both</w:t>
            </w:r>
            <w:r w:rsidRPr="00B94CA6">
              <w:rPr>
                <w:i/>
              </w:rPr>
              <w:t xml:space="preserve"> </w:t>
            </w:r>
            <w:r w:rsidRPr="00B94CA6">
              <w:rPr>
                <w:rFonts w:ascii="HelveticaNeue-Roman" w:hAnsi="HelveticaNeue-Roman" w:cs="HelveticaNeue-Roman"/>
                <w:i/>
                <w:sz w:val="20"/>
                <w:szCs w:val="20"/>
                <w:lang w:val="en-AU"/>
              </w:rPr>
              <w:t xml:space="preserve">VTS Voice Communications </w:t>
            </w:r>
            <w:r w:rsidR="00B4482E" w:rsidRPr="00B94CA6">
              <w:rPr>
                <w:rFonts w:ascii="HelveticaNeue-Roman" w:hAnsi="HelveticaNeue-Roman" w:cs="HelveticaNeue-Roman"/>
                <w:i/>
                <w:sz w:val="20"/>
                <w:szCs w:val="20"/>
                <w:lang w:val="en-AU"/>
              </w:rPr>
              <w:t xml:space="preserve">and Phraseology </w:t>
            </w:r>
            <w:r w:rsidRPr="00B94CA6">
              <w:rPr>
                <w:rFonts w:ascii="HelveticaNeue-Roman" w:hAnsi="HelveticaNeue-Roman" w:cs="HelveticaNeue-Roman"/>
                <w:i/>
                <w:sz w:val="20"/>
                <w:szCs w:val="20"/>
                <w:lang w:val="en-AU"/>
              </w:rPr>
              <w:t xml:space="preserve">the following amendments </w:t>
            </w:r>
            <w:r w:rsidR="00B94CA6" w:rsidRPr="00B94CA6">
              <w:rPr>
                <w:rFonts w:ascii="HelveticaNeue-Roman" w:hAnsi="HelveticaNeue-Roman" w:cs="HelveticaNeue-Roman"/>
                <w:i/>
                <w:sz w:val="20"/>
                <w:szCs w:val="20"/>
                <w:lang w:val="en-AU"/>
              </w:rPr>
              <w:t xml:space="preserve">(in purple) </w:t>
            </w:r>
            <w:r w:rsidRPr="00B94CA6">
              <w:rPr>
                <w:rFonts w:ascii="HelveticaNeue-Roman" w:hAnsi="HelveticaNeue-Roman" w:cs="HelveticaNeue-Roman"/>
                <w:i/>
                <w:sz w:val="20"/>
                <w:szCs w:val="20"/>
                <w:lang w:val="en-AU"/>
              </w:rPr>
              <w:t>are recommended</w:t>
            </w:r>
            <w:r w:rsidRPr="00DD1600">
              <w:rPr>
                <w:rFonts w:ascii="HelveticaNeue-Roman" w:hAnsi="HelveticaNeue-Roman" w:cs="HelveticaNeue-Roman"/>
                <w:sz w:val="20"/>
                <w:szCs w:val="20"/>
                <w:lang w:val="en-AU"/>
              </w:rPr>
              <w:t>:</w:t>
            </w:r>
          </w:p>
          <w:p w14:paraId="03703A76" w14:textId="77777777" w:rsidR="00DD1600" w:rsidRPr="00DD1600" w:rsidRDefault="00DD1600" w:rsidP="00B4482E">
            <w:pPr>
              <w:autoSpaceDE w:val="0"/>
              <w:autoSpaceDN w:val="0"/>
              <w:adjustRightInd w:val="0"/>
              <w:rPr>
                <w:rFonts w:ascii="HelveticaNeue-Bold" w:hAnsi="HelveticaNeue-Bold" w:cs="HelveticaNeue-Bold"/>
                <w:b/>
                <w:bCs/>
                <w:sz w:val="20"/>
                <w:szCs w:val="20"/>
                <w:lang w:val="en-AU"/>
              </w:rPr>
            </w:pPr>
          </w:p>
          <w:p w14:paraId="037F7BB1" w14:textId="77777777" w:rsidR="00B94E72" w:rsidRDefault="00B94E72" w:rsidP="00B4482E">
            <w:pPr>
              <w:pStyle w:val="BodyText"/>
              <w:kinsoku w:val="0"/>
              <w:overflowPunct w:val="0"/>
              <w:ind w:left="282"/>
              <w:rPr>
                <w:rFonts w:ascii="HelveticaNeue-Bold" w:hAnsi="HelveticaNeue-Bold" w:cs="HelveticaNeue-Bold"/>
                <w:b/>
                <w:bCs/>
                <w:color w:val="477EC1"/>
                <w:sz w:val="20"/>
                <w:szCs w:val="20"/>
                <w:lang w:val="en-AU"/>
              </w:rPr>
            </w:pPr>
            <w:r w:rsidRPr="00B94E72">
              <w:rPr>
                <w:rFonts w:ascii="HelveticaNeue-Bold" w:hAnsi="HelveticaNeue-Bold" w:cs="HelveticaNeue-Bold"/>
                <w:b/>
                <w:bCs/>
                <w:color w:val="477EC1"/>
                <w:sz w:val="20"/>
                <w:szCs w:val="20"/>
                <w:lang w:val="en-AU"/>
              </w:rPr>
              <w:t>5. VTS COMMUNICATIONS</w:t>
            </w:r>
          </w:p>
          <w:p w14:paraId="4CB8D8F7" w14:textId="77777777" w:rsidR="005F4943" w:rsidRPr="00E60D51" w:rsidRDefault="005F4943" w:rsidP="00B4482E">
            <w:pPr>
              <w:pStyle w:val="BodyText"/>
              <w:kinsoku w:val="0"/>
              <w:overflowPunct w:val="0"/>
              <w:ind w:left="282"/>
              <w:rPr>
                <w:rFonts w:ascii="HelveticaNeue-Bold" w:hAnsi="HelveticaNeue-Bold" w:cs="HelveticaNeue-Bold"/>
                <w:b/>
                <w:bCs/>
                <w:color w:val="477EC1"/>
                <w:sz w:val="20"/>
                <w:szCs w:val="20"/>
                <w:lang w:val="en-AU"/>
              </w:rPr>
            </w:pPr>
            <w:r w:rsidRPr="00E60D51">
              <w:rPr>
                <w:rFonts w:ascii="HelveticaNeue-Bold" w:hAnsi="HelveticaNeue-Bold" w:cs="HelveticaNeue-Bold"/>
                <w:b/>
                <w:bCs/>
                <w:color w:val="477EC1"/>
                <w:sz w:val="20"/>
                <w:szCs w:val="20"/>
                <w:lang w:val="en-AU"/>
              </w:rPr>
              <w:t xml:space="preserve">5.2. Recommendation 1012 </w:t>
            </w:r>
            <w:r w:rsidR="00AB69C7" w:rsidRPr="00E60D51">
              <w:rPr>
                <w:rFonts w:ascii="HelveticaNeue-Bold" w:hAnsi="HelveticaNeue-Bold" w:cs="HelveticaNeue-Bold"/>
                <w:b/>
                <w:bCs/>
                <w:color w:val="477EC1"/>
                <w:sz w:val="20"/>
                <w:szCs w:val="20"/>
                <w:lang w:val="en-AU"/>
              </w:rPr>
              <w:t>–</w:t>
            </w:r>
            <w:r w:rsidRPr="00E60D51">
              <w:rPr>
                <w:rFonts w:ascii="HelveticaNeue-Bold" w:hAnsi="HelveticaNeue-Bold" w:cs="HelveticaNeue-Bold"/>
                <w:b/>
                <w:bCs/>
                <w:color w:val="477EC1"/>
                <w:sz w:val="20"/>
                <w:szCs w:val="20"/>
                <w:lang w:val="en-AU"/>
              </w:rPr>
              <w:t xml:space="preserve"> VTS</w:t>
            </w:r>
            <w:r w:rsidR="00AB69C7" w:rsidRPr="00E60D51">
              <w:rPr>
                <w:rFonts w:ascii="HelveticaNeue-Bold" w:hAnsi="HelveticaNeue-Bold" w:cs="HelveticaNeue-Bold"/>
                <w:b/>
                <w:bCs/>
                <w:color w:val="477EC1"/>
                <w:sz w:val="20"/>
                <w:szCs w:val="20"/>
                <w:lang w:val="en-AU"/>
              </w:rPr>
              <w:t xml:space="preserve"> </w:t>
            </w:r>
            <w:r w:rsidRPr="00E60D51">
              <w:rPr>
                <w:rFonts w:ascii="HelveticaNeue-Bold" w:hAnsi="HelveticaNeue-Bold" w:cs="HelveticaNeue-Bold"/>
                <w:b/>
                <w:bCs/>
                <w:color w:val="477EC1"/>
                <w:sz w:val="20"/>
                <w:szCs w:val="20"/>
                <w:lang w:val="en-AU"/>
              </w:rPr>
              <w:t>Communications</w:t>
            </w:r>
          </w:p>
          <w:p w14:paraId="6A686740" w14:textId="77777777" w:rsidR="005F4943" w:rsidRPr="00194974" w:rsidRDefault="005F4943" w:rsidP="00B4482E">
            <w:pPr>
              <w:autoSpaceDE w:val="0"/>
              <w:autoSpaceDN w:val="0"/>
              <w:adjustRightInd w:val="0"/>
              <w:spacing w:before="120" w:after="120"/>
              <w:ind w:left="543"/>
              <w:rPr>
                <w:rFonts w:ascii="HelveticaNeue-Roman" w:hAnsi="HelveticaNeue-Roman" w:cs="HelveticaNeue-Roman"/>
                <w:sz w:val="20"/>
                <w:szCs w:val="20"/>
                <w:lang w:val="en-AU"/>
              </w:rPr>
            </w:pPr>
            <w:r w:rsidRPr="00194974">
              <w:rPr>
                <w:rFonts w:ascii="HelveticaNeue-Roman" w:hAnsi="HelveticaNeue-Roman" w:cs="HelveticaNeue-Roman"/>
                <w:sz w:val="20"/>
                <w:szCs w:val="20"/>
                <w:lang w:val="en-AU"/>
              </w:rPr>
              <w:t>Recommendation 1012 specifies the practices to ensure VTS communications are harmonized through common phraseology, procedures and technology for the delivery of precise, simple</w:t>
            </w:r>
            <w:r w:rsidR="00AB4A36" w:rsidRPr="00194974">
              <w:rPr>
                <w:rFonts w:ascii="HelveticaNeue-Roman" w:hAnsi="HelveticaNeue-Roman" w:cs="HelveticaNeue-Roman"/>
                <w:sz w:val="20"/>
                <w:szCs w:val="20"/>
                <w:lang w:val="en-AU"/>
              </w:rPr>
              <w:t xml:space="preserve"> </w:t>
            </w:r>
            <w:r w:rsidRPr="00194974">
              <w:rPr>
                <w:rFonts w:ascii="HelveticaNeue-Roman" w:hAnsi="HelveticaNeue-Roman" w:cs="HelveticaNeue-Roman"/>
                <w:sz w:val="20"/>
                <w:szCs w:val="20"/>
                <w:lang w:val="en-AU"/>
              </w:rPr>
              <w:t>and unambiguous communications to the bridge team and allied services.</w:t>
            </w:r>
          </w:p>
          <w:p w14:paraId="424DF531" w14:textId="77777777" w:rsidR="00F357BE" w:rsidRPr="00194974" w:rsidRDefault="00F357BE" w:rsidP="00B4482E">
            <w:pPr>
              <w:autoSpaceDE w:val="0"/>
              <w:autoSpaceDN w:val="0"/>
              <w:adjustRightInd w:val="0"/>
              <w:spacing w:before="120" w:after="120"/>
              <w:ind w:left="543"/>
              <w:rPr>
                <w:rFonts w:ascii="HelveticaNeue-Roman" w:hAnsi="HelveticaNeue-Roman" w:cs="HelveticaNeue-Roman"/>
                <w:sz w:val="20"/>
                <w:szCs w:val="20"/>
                <w:lang w:val="en-AU"/>
              </w:rPr>
            </w:pPr>
            <w:r w:rsidRPr="00B4482E">
              <w:rPr>
                <w:rFonts w:ascii="HelveticaNeue-Roman" w:hAnsi="HelveticaNeue-Roman" w:cs="HelveticaNeue-Roman"/>
                <w:sz w:val="20"/>
                <w:szCs w:val="20"/>
                <w:lang w:val="en-AU"/>
              </w:rPr>
              <w:t xml:space="preserve">IALA Guideline </w:t>
            </w:r>
            <w:r w:rsidRPr="00B4482E">
              <w:rPr>
                <w:rFonts w:ascii="HelveticaNeue-Roman" w:hAnsi="HelveticaNeue-Roman" w:cs="HelveticaNeue-Roman"/>
                <w:i/>
                <w:sz w:val="20"/>
                <w:szCs w:val="20"/>
                <w:lang w:val="en-AU"/>
              </w:rPr>
              <w:t>1132</w:t>
            </w:r>
            <w:r w:rsidR="00AB4A36" w:rsidRPr="00B4482E">
              <w:rPr>
                <w:rFonts w:ascii="HelveticaNeue-Roman" w:hAnsi="HelveticaNeue-Roman" w:cs="HelveticaNeue-Roman"/>
                <w:i/>
                <w:sz w:val="20"/>
                <w:szCs w:val="20"/>
                <w:lang w:val="en-AU"/>
              </w:rPr>
              <w:t xml:space="preserve"> </w:t>
            </w:r>
            <w:r w:rsidR="00AB4A36" w:rsidRPr="00B94CA6">
              <w:rPr>
                <w:rFonts w:ascii="HelveticaNeue-Roman" w:hAnsi="HelveticaNeue-Roman" w:cs="HelveticaNeue-Roman"/>
                <w:i/>
                <w:color w:val="7030A0"/>
                <w:sz w:val="20"/>
                <w:szCs w:val="20"/>
                <w:lang w:val="en-AU"/>
              </w:rPr>
              <w:t>VTS Voice Communications and Phraseology</w:t>
            </w:r>
            <w:r w:rsidR="00AB4A36" w:rsidRPr="00B94CA6">
              <w:rPr>
                <w:rFonts w:ascii="HelveticaNeue-Roman" w:hAnsi="HelveticaNeue-Roman" w:cs="HelveticaNeue-Roman"/>
                <w:color w:val="7030A0"/>
                <w:sz w:val="20"/>
                <w:szCs w:val="20"/>
                <w:lang w:val="en-AU"/>
              </w:rPr>
              <w:t xml:space="preserve"> </w:t>
            </w:r>
            <w:r w:rsidRPr="00194974">
              <w:rPr>
                <w:rFonts w:ascii="HelveticaNeue-Roman" w:hAnsi="HelveticaNeue-Roman" w:cs="HelveticaNeue-Roman"/>
                <w:i/>
                <w:strike/>
                <w:sz w:val="20"/>
                <w:szCs w:val="20"/>
                <w:lang w:val="en-AU"/>
              </w:rPr>
              <w:t>VTS VHF Voice Communication</w:t>
            </w:r>
            <w:r w:rsidRPr="00194974">
              <w:rPr>
                <w:rFonts w:ascii="HelveticaNeue-Roman" w:hAnsi="HelveticaNeue-Roman" w:cs="HelveticaNeue-Roman"/>
                <w:sz w:val="20"/>
                <w:szCs w:val="20"/>
                <w:lang w:val="en-AU"/>
              </w:rPr>
              <w:t xml:space="preserve"> describes how to implement the practices specified in Recommendation 1012.</w:t>
            </w:r>
          </w:p>
          <w:tbl>
            <w:tblPr>
              <w:tblStyle w:val="TableGrid"/>
              <w:tblW w:w="0" w:type="auto"/>
              <w:tblInd w:w="538" w:type="dxa"/>
              <w:shd w:val="clear" w:color="auto" w:fill="00B0F0"/>
              <w:tblLook w:val="04A0" w:firstRow="1" w:lastRow="0" w:firstColumn="1" w:lastColumn="0" w:noHBand="0" w:noVBand="1"/>
            </w:tblPr>
            <w:tblGrid>
              <w:gridCol w:w="5833"/>
            </w:tblGrid>
            <w:tr w:rsidR="00F357BE" w:rsidRPr="00E60D51" w14:paraId="417673FA" w14:textId="77777777" w:rsidTr="00B94E72">
              <w:tc>
                <w:tcPr>
                  <w:tcW w:w="5833" w:type="dxa"/>
                  <w:shd w:val="clear" w:color="auto" w:fill="00B0F0"/>
                </w:tcPr>
                <w:p w14:paraId="43C424B4" w14:textId="77777777" w:rsidR="00F357BE" w:rsidRPr="00E60D51" w:rsidRDefault="00F357BE" w:rsidP="00C86963">
                  <w:pPr>
                    <w:framePr w:hSpace="180" w:wrap="around" w:vAnchor="text" w:hAnchor="text" w:x="704" w:y="1"/>
                    <w:autoSpaceDE w:val="0"/>
                    <w:autoSpaceDN w:val="0"/>
                    <w:adjustRightInd w:val="0"/>
                    <w:spacing w:before="120" w:after="120"/>
                    <w:suppressOverlap/>
                    <w:rPr>
                      <w:rFonts w:ascii="HelveticaNeue-Roman" w:hAnsi="HelveticaNeue-Roman" w:cs="HelveticaNeue-Roman"/>
                      <w:sz w:val="20"/>
                      <w:szCs w:val="20"/>
                      <w:lang w:val="en-AU"/>
                    </w:rPr>
                  </w:pPr>
                  <w:r w:rsidRPr="00E60D51">
                    <w:rPr>
                      <w:rFonts w:ascii="HelveticaNeue-Roman" w:hAnsi="HelveticaNeue-Roman" w:cs="HelveticaNeue-Roman"/>
                      <w:sz w:val="20"/>
                      <w:szCs w:val="20"/>
                      <w:lang w:val="en-AU"/>
                    </w:rPr>
                    <w:t xml:space="preserve">IALA Recommendation 1012 – VTS Communications is a normative provision of IALA Standard 1040 Vessel Traffic Services and shall be observed if compliance with this Standard is claimed. </w:t>
                  </w:r>
                </w:p>
                <w:p w14:paraId="56C0E74E" w14:textId="77777777" w:rsidR="00F357BE" w:rsidRPr="00E60D51" w:rsidRDefault="00F357BE" w:rsidP="00C86963">
                  <w:pPr>
                    <w:framePr w:hSpace="180" w:wrap="around" w:vAnchor="text" w:hAnchor="text" w:x="704" w:y="1"/>
                    <w:autoSpaceDE w:val="0"/>
                    <w:autoSpaceDN w:val="0"/>
                    <w:adjustRightInd w:val="0"/>
                    <w:spacing w:before="120" w:after="120"/>
                    <w:suppressOverlap/>
                    <w:rPr>
                      <w:rFonts w:ascii="HelveticaNeue-Roman" w:hAnsi="HelveticaNeue-Roman" w:cs="HelveticaNeue-Roman"/>
                      <w:sz w:val="20"/>
                      <w:szCs w:val="20"/>
                      <w:lang w:val="en-AU"/>
                    </w:rPr>
                  </w:pPr>
                  <w:r w:rsidRPr="00E60D51">
                    <w:rPr>
                      <w:rFonts w:ascii="HelveticaNeue-Roman" w:hAnsi="HelveticaNeue-Roman" w:cs="HelveticaNeue-Roman"/>
                      <w:sz w:val="20"/>
                      <w:szCs w:val="20"/>
                      <w:lang w:val="en-AU"/>
                    </w:rPr>
                    <w:t>To demonstrate compliance with the Recommendation the provisions of the associated Guidelines need to be implemented.</w:t>
                  </w:r>
                </w:p>
              </w:tc>
            </w:tr>
          </w:tbl>
          <w:p w14:paraId="784C1316" w14:textId="77777777" w:rsidR="005F4943" w:rsidRPr="007C2428" w:rsidRDefault="005F4943" w:rsidP="00B4482E">
            <w:pPr>
              <w:autoSpaceDE w:val="0"/>
              <w:autoSpaceDN w:val="0"/>
              <w:adjustRightInd w:val="0"/>
              <w:spacing w:before="120" w:after="120"/>
              <w:ind w:left="543"/>
              <w:rPr>
                <w:rFonts w:ascii="HelveticaNeue-Roman" w:hAnsi="HelveticaNeue-Roman" w:cs="HelveticaNeue-Roman"/>
                <w:sz w:val="20"/>
                <w:szCs w:val="20"/>
                <w:lang w:val="en-AU"/>
              </w:rPr>
            </w:pPr>
            <w:r w:rsidRPr="007C2428">
              <w:rPr>
                <w:rFonts w:ascii="HelveticaNeue-Roman" w:hAnsi="HelveticaNeue-Roman" w:cs="HelveticaNeue-Roman"/>
                <w:sz w:val="20"/>
                <w:szCs w:val="20"/>
                <w:lang w:val="en-AU"/>
              </w:rPr>
              <w:t>IALA Recommendation 1012 - VTS Communications</w:t>
            </w:r>
            <w:r w:rsidR="00F357BE" w:rsidRPr="007C2428">
              <w:rPr>
                <w:rFonts w:ascii="HelveticaNeue-Roman" w:hAnsi="HelveticaNeue-Roman" w:cs="HelveticaNeue-Roman"/>
                <w:sz w:val="20"/>
                <w:szCs w:val="20"/>
                <w:lang w:val="en-AU"/>
              </w:rPr>
              <w:t xml:space="preserve"> </w:t>
            </w:r>
            <w:r w:rsidRPr="007C2428">
              <w:rPr>
                <w:rFonts w:ascii="HelveticaNeue-Roman" w:hAnsi="HelveticaNeue-Roman" w:cs="HelveticaNeue-Roman"/>
                <w:sz w:val="20"/>
                <w:szCs w:val="20"/>
                <w:lang w:val="en-AU"/>
              </w:rPr>
              <w:t xml:space="preserve">can be found at </w:t>
            </w:r>
            <w:r w:rsidRPr="00B4482E">
              <w:rPr>
                <w:rFonts w:ascii="HelveticaNeue-Roman" w:hAnsi="HelveticaNeue-Roman" w:cs="HelveticaNeue-Roman"/>
                <w:sz w:val="20"/>
                <w:szCs w:val="20"/>
                <w:highlight w:val="yellow"/>
                <w:lang w:val="en-AU"/>
              </w:rPr>
              <w:t>https://www.iala-aism.org/product/lightning-protection-1012/.</w:t>
            </w:r>
          </w:p>
          <w:p w14:paraId="198527F5" w14:textId="77777777" w:rsidR="005F4943" w:rsidRPr="00B4482E" w:rsidRDefault="005F4943" w:rsidP="00B4482E">
            <w:pPr>
              <w:pStyle w:val="Title"/>
              <w:kinsoku w:val="0"/>
              <w:overflowPunct w:val="0"/>
              <w:spacing w:before="8"/>
              <w:ind w:left="543"/>
              <w:jc w:val="left"/>
              <w:rPr>
                <w:rFonts w:ascii="HelveticaNeue-Bold" w:hAnsi="HelveticaNeue-Bold" w:cs="HelveticaNeue-Bold"/>
                <w:color w:val="477EC1"/>
                <w:kern w:val="0"/>
                <w:sz w:val="20"/>
                <w:szCs w:val="20"/>
                <w:lang w:val="en-AU"/>
              </w:rPr>
            </w:pPr>
            <w:r w:rsidRPr="00B4482E">
              <w:rPr>
                <w:rFonts w:ascii="HelveticaNeue-Bold" w:hAnsi="HelveticaNeue-Bold" w:cs="HelveticaNeue-Bold"/>
                <w:color w:val="477EC1"/>
                <w:kern w:val="0"/>
                <w:sz w:val="20"/>
                <w:szCs w:val="20"/>
                <w:lang w:val="en-AU"/>
              </w:rPr>
              <w:t xml:space="preserve">5.2.1. Guideline 1132 - </w:t>
            </w:r>
            <w:r w:rsidR="00AB4A36" w:rsidRPr="00B4482E">
              <w:rPr>
                <w:rFonts w:ascii="HelveticaNeue-Bold" w:hAnsi="HelveticaNeue-Bold" w:cs="HelveticaNeue-Bold"/>
                <w:color w:val="477EC1"/>
                <w:kern w:val="0"/>
                <w:sz w:val="20"/>
                <w:szCs w:val="20"/>
                <w:lang w:val="en-AU"/>
              </w:rPr>
              <w:t xml:space="preserve">VTS Voice Communications and Phraseology </w:t>
            </w:r>
            <w:r w:rsidRPr="00B4482E">
              <w:rPr>
                <w:rFonts w:ascii="HelveticaNeue-Bold" w:hAnsi="HelveticaNeue-Bold" w:cs="HelveticaNeue-Bold"/>
                <w:color w:val="477EC1"/>
                <w:kern w:val="0"/>
                <w:sz w:val="20"/>
                <w:szCs w:val="20"/>
                <w:lang w:val="en-AU"/>
              </w:rPr>
              <w:t>VTS VHF Voice</w:t>
            </w:r>
            <w:r w:rsidR="00F357BE" w:rsidRPr="00B4482E">
              <w:rPr>
                <w:rFonts w:ascii="HelveticaNeue-Bold" w:hAnsi="HelveticaNeue-Bold" w:cs="HelveticaNeue-Bold"/>
                <w:color w:val="477EC1"/>
                <w:kern w:val="0"/>
                <w:sz w:val="20"/>
                <w:szCs w:val="20"/>
                <w:lang w:val="en-AU"/>
              </w:rPr>
              <w:t xml:space="preserve"> </w:t>
            </w:r>
            <w:r w:rsidRPr="00B4482E">
              <w:rPr>
                <w:rFonts w:ascii="HelveticaNeue-Bold" w:hAnsi="HelveticaNeue-Bold" w:cs="HelveticaNeue-Bold"/>
                <w:color w:val="477EC1"/>
                <w:kern w:val="0"/>
                <w:sz w:val="20"/>
                <w:szCs w:val="20"/>
                <w:lang w:val="en-AU"/>
              </w:rPr>
              <w:t>Communication</w:t>
            </w:r>
          </w:p>
          <w:p w14:paraId="245AAA50" w14:textId="77777777" w:rsidR="00AB4A36" w:rsidRPr="00603ECB" w:rsidRDefault="005F4943" w:rsidP="00B4482E">
            <w:pPr>
              <w:autoSpaceDE w:val="0"/>
              <w:autoSpaceDN w:val="0"/>
              <w:adjustRightInd w:val="0"/>
              <w:spacing w:before="120" w:after="120"/>
              <w:ind w:left="543"/>
              <w:rPr>
                <w:rFonts w:ascii="HelveticaNeue-Roman" w:hAnsi="HelveticaNeue-Roman" w:cs="HelveticaNeue-Roman"/>
                <w:color w:val="7030A0"/>
                <w:sz w:val="20"/>
                <w:szCs w:val="20"/>
                <w:lang w:val="en-AU"/>
              </w:rPr>
            </w:pPr>
            <w:r w:rsidRPr="00B4482E">
              <w:rPr>
                <w:rFonts w:ascii="HelveticaNeue-Roman" w:hAnsi="HelveticaNeue-Roman" w:cs="HelveticaNeue-Roman"/>
                <w:sz w:val="20"/>
                <w:szCs w:val="20"/>
                <w:lang w:val="en-AU"/>
              </w:rPr>
              <w:t>Guideline 1132 provides the framework for</w:t>
            </w:r>
            <w:r w:rsidR="00F357BE" w:rsidRPr="00B4482E">
              <w:rPr>
                <w:rFonts w:ascii="HelveticaNeue-Roman" w:hAnsi="HelveticaNeue-Roman" w:cs="HelveticaNeue-Roman"/>
                <w:sz w:val="20"/>
                <w:szCs w:val="20"/>
                <w:lang w:val="en-AU"/>
              </w:rPr>
              <w:t xml:space="preserve"> </w:t>
            </w:r>
            <w:r w:rsidRPr="00B4482E">
              <w:rPr>
                <w:rFonts w:ascii="HelveticaNeue-Roman" w:hAnsi="HelveticaNeue-Roman" w:cs="HelveticaNeue-Roman"/>
                <w:sz w:val="20"/>
                <w:szCs w:val="20"/>
                <w:lang w:val="en-AU"/>
              </w:rPr>
              <w:t>authorities to develop standardized operating</w:t>
            </w:r>
            <w:r w:rsidR="00F357BE" w:rsidRPr="00B4482E">
              <w:rPr>
                <w:rFonts w:ascii="HelveticaNeue-Roman" w:hAnsi="HelveticaNeue-Roman" w:cs="HelveticaNeue-Roman"/>
                <w:sz w:val="20"/>
                <w:szCs w:val="20"/>
                <w:lang w:val="en-AU"/>
              </w:rPr>
              <w:t xml:space="preserve"> </w:t>
            </w:r>
            <w:r w:rsidRPr="00B4482E">
              <w:rPr>
                <w:rFonts w:ascii="HelveticaNeue-Roman" w:hAnsi="HelveticaNeue-Roman" w:cs="HelveticaNeue-Roman"/>
                <w:sz w:val="20"/>
                <w:szCs w:val="20"/>
                <w:lang w:val="en-AU"/>
              </w:rPr>
              <w:t>procedures for voice communication to</w:t>
            </w:r>
            <w:r w:rsidR="005E7AC9" w:rsidRPr="00B4482E">
              <w:rPr>
                <w:rFonts w:ascii="HelveticaNeue-Roman" w:hAnsi="HelveticaNeue-Roman" w:cs="HelveticaNeue-Roman"/>
                <w:sz w:val="20"/>
                <w:szCs w:val="20"/>
                <w:lang w:val="en-AU"/>
              </w:rPr>
              <w:t xml:space="preserve"> </w:t>
            </w:r>
            <w:r w:rsidR="00AB69C7" w:rsidRPr="00B4482E">
              <w:rPr>
                <w:rFonts w:ascii="HelveticaNeue-Roman" w:hAnsi="HelveticaNeue-Roman" w:cs="HelveticaNeue-Roman"/>
                <w:sz w:val="20"/>
                <w:szCs w:val="20"/>
                <w:lang w:val="en-AU"/>
              </w:rPr>
              <w:t xml:space="preserve">ensure </w:t>
            </w:r>
            <w:r w:rsidR="00AB69C7" w:rsidRPr="00B4482E">
              <w:rPr>
                <w:rFonts w:ascii="HelveticaNeue-Roman" w:hAnsi="HelveticaNeue-Roman" w:cs="HelveticaNeue-Roman"/>
                <w:strike/>
                <w:sz w:val="20"/>
                <w:szCs w:val="20"/>
                <w:lang w:val="en-AU"/>
              </w:rPr>
              <w:t>consistency amongst VTSOs when communicating on VHF radio.</w:t>
            </w:r>
            <w:r w:rsidR="00AB69C7" w:rsidRPr="00B4482E">
              <w:rPr>
                <w:rFonts w:ascii="HelveticaNeue-Roman" w:hAnsi="HelveticaNeue-Roman" w:cs="HelveticaNeue-Roman"/>
                <w:sz w:val="20"/>
                <w:szCs w:val="20"/>
                <w:lang w:val="en-AU"/>
              </w:rPr>
              <w:t xml:space="preserve"> </w:t>
            </w:r>
            <w:r w:rsidR="00AB4A36" w:rsidRPr="00603ECB">
              <w:rPr>
                <w:rFonts w:ascii="HelveticaNeue-Roman" w:hAnsi="HelveticaNeue-Roman" w:cs="HelveticaNeue-Roman"/>
                <w:color w:val="7030A0"/>
                <w:sz w:val="20"/>
                <w:szCs w:val="20"/>
                <w:lang w:val="en-AU"/>
              </w:rPr>
              <w:t>VTS communications are harmonised through the use of standard message structure and phrases to:</w:t>
            </w:r>
          </w:p>
          <w:p w14:paraId="45447D67" w14:textId="77777777" w:rsidR="00AB4A36" w:rsidRPr="00603ECB" w:rsidRDefault="00AB4A36" w:rsidP="00B4482E">
            <w:pPr>
              <w:pStyle w:val="Bullet1"/>
              <w:numPr>
                <w:ilvl w:val="0"/>
                <w:numId w:val="25"/>
              </w:numPr>
              <w:tabs>
                <w:tab w:val="clear" w:pos="1134"/>
              </w:tabs>
              <w:spacing w:line="216" w:lineRule="atLeast"/>
              <w:ind w:left="960"/>
              <w:jc w:val="left"/>
              <w:outlineLvl w:val="9"/>
              <w:rPr>
                <w:rFonts w:ascii="HelveticaNeue-Roman" w:hAnsi="HelveticaNeue-Roman" w:cs="HelveticaNeue-Roman"/>
                <w:color w:val="7030A0"/>
                <w:sz w:val="20"/>
                <w:szCs w:val="20"/>
                <w:lang w:val="en-AU" w:eastAsia="en-GB"/>
              </w:rPr>
            </w:pPr>
            <w:r w:rsidRPr="00603ECB">
              <w:rPr>
                <w:rFonts w:ascii="HelveticaNeue-Roman" w:hAnsi="HelveticaNeue-Roman" w:cs="HelveticaNeue-Roman"/>
                <w:color w:val="7030A0"/>
                <w:sz w:val="20"/>
                <w:szCs w:val="20"/>
                <w:lang w:val="en-AU" w:eastAsia="en-GB"/>
              </w:rPr>
              <w:lastRenderedPageBreak/>
              <w:t>Facilitate clear, concise, and unambiguous communications that are timely and effective.</w:t>
            </w:r>
          </w:p>
          <w:p w14:paraId="6F8BB70D" w14:textId="77777777" w:rsidR="00AB69C7" w:rsidRPr="00603ECB" w:rsidRDefault="00AB4A36" w:rsidP="00B4482E">
            <w:pPr>
              <w:pStyle w:val="Bullet1"/>
              <w:numPr>
                <w:ilvl w:val="0"/>
                <w:numId w:val="25"/>
              </w:numPr>
              <w:tabs>
                <w:tab w:val="clear" w:pos="1134"/>
              </w:tabs>
              <w:spacing w:line="216" w:lineRule="atLeast"/>
              <w:ind w:left="960"/>
              <w:jc w:val="left"/>
              <w:outlineLvl w:val="9"/>
              <w:rPr>
                <w:rFonts w:ascii="HelveticaNeue-Roman" w:hAnsi="HelveticaNeue-Roman" w:cs="HelveticaNeue-Roman"/>
                <w:color w:val="7030A0"/>
                <w:sz w:val="20"/>
                <w:szCs w:val="20"/>
                <w:lang w:val="en-AU" w:eastAsia="en-GB"/>
              </w:rPr>
            </w:pPr>
            <w:r w:rsidRPr="00603ECB">
              <w:rPr>
                <w:rFonts w:ascii="HelveticaNeue-Roman" w:hAnsi="HelveticaNeue-Roman" w:cs="HelveticaNeue-Roman"/>
                <w:color w:val="7030A0"/>
                <w:sz w:val="20"/>
                <w:szCs w:val="20"/>
                <w:lang w:val="en-AU" w:eastAsia="en-GB"/>
              </w:rPr>
              <w:t>Minimise misunderstanding of the intent of messages and reduce the time required for effective communication.</w:t>
            </w:r>
          </w:p>
          <w:p w14:paraId="5DFA575F" w14:textId="77777777" w:rsidR="00AB4A36" w:rsidRPr="00603ECB" w:rsidRDefault="00AB4A36" w:rsidP="00B4482E">
            <w:pPr>
              <w:pStyle w:val="Bullet1"/>
              <w:numPr>
                <w:ilvl w:val="0"/>
                <w:numId w:val="25"/>
              </w:numPr>
              <w:tabs>
                <w:tab w:val="clear" w:pos="1134"/>
              </w:tabs>
              <w:spacing w:line="216" w:lineRule="atLeast"/>
              <w:ind w:left="960"/>
              <w:jc w:val="left"/>
              <w:outlineLvl w:val="9"/>
              <w:rPr>
                <w:rFonts w:ascii="HelveticaNeue-Roman" w:hAnsi="HelveticaNeue-Roman" w:cs="HelveticaNeue-Roman"/>
                <w:color w:val="7030A0"/>
                <w:sz w:val="20"/>
                <w:szCs w:val="20"/>
                <w:lang w:val="en-AU" w:eastAsia="en-GB"/>
              </w:rPr>
            </w:pPr>
            <w:r w:rsidRPr="00603ECB">
              <w:rPr>
                <w:rFonts w:ascii="HelveticaNeue-Roman" w:hAnsi="HelveticaNeue-Roman" w:cs="HelveticaNeue-Roman"/>
                <w:color w:val="7030A0"/>
                <w:sz w:val="20"/>
                <w:szCs w:val="20"/>
                <w:lang w:val="en-AU" w:eastAsia="en-GB"/>
              </w:rPr>
              <w:t>Mitigate complacency amongst VTS personnel</w:t>
            </w:r>
            <w:r w:rsidR="00AB69C7" w:rsidRPr="00603ECB">
              <w:rPr>
                <w:rFonts w:ascii="HelveticaNeue-Roman" w:hAnsi="HelveticaNeue-Roman" w:cs="HelveticaNeue-Roman"/>
                <w:color w:val="7030A0"/>
                <w:sz w:val="20"/>
                <w:szCs w:val="20"/>
                <w:lang w:val="en-AU" w:eastAsia="en-GB"/>
              </w:rPr>
              <w:t>.</w:t>
            </w:r>
          </w:p>
          <w:p w14:paraId="67F6B5D8" w14:textId="77777777" w:rsidR="00AB69C7" w:rsidRPr="00603ECB" w:rsidRDefault="00AB69C7" w:rsidP="00B4482E">
            <w:pPr>
              <w:autoSpaceDE w:val="0"/>
              <w:autoSpaceDN w:val="0"/>
              <w:adjustRightInd w:val="0"/>
              <w:spacing w:before="120" w:after="120"/>
              <w:ind w:left="543"/>
              <w:rPr>
                <w:rFonts w:ascii="HelveticaNeue-Roman" w:hAnsi="HelveticaNeue-Roman" w:cs="HelveticaNeue-Roman"/>
                <w:color w:val="7030A0"/>
                <w:sz w:val="20"/>
                <w:szCs w:val="20"/>
                <w:lang w:val="en-AU"/>
              </w:rPr>
            </w:pPr>
            <w:r w:rsidRPr="00603ECB">
              <w:rPr>
                <w:rFonts w:ascii="HelveticaNeue-Roman" w:hAnsi="HelveticaNeue-Roman" w:cs="HelveticaNeue-Roman"/>
                <w:color w:val="7030A0"/>
                <w:sz w:val="20"/>
                <w:szCs w:val="20"/>
                <w:lang w:val="en-AU"/>
              </w:rPr>
              <w:t>The guideline will also assist:</w:t>
            </w:r>
          </w:p>
          <w:p w14:paraId="7EAB139B" w14:textId="77777777" w:rsidR="00AB69C7" w:rsidRPr="00603ECB" w:rsidRDefault="00603ECB" w:rsidP="00B4482E">
            <w:pPr>
              <w:pStyle w:val="Bullet1"/>
              <w:numPr>
                <w:ilvl w:val="0"/>
                <w:numId w:val="25"/>
              </w:numPr>
              <w:tabs>
                <w:tab w:val="clear" w:pos="1134"/>
              </w:tabs>
              <w:spacing w:line="216" w:lineRule="atLeast"/>
              <w:ind w:left="960"/>
              <w:jc w:val="left"/>
              <w:outlineLvl w:val="9"/>
              <w:rPr>
                <w:rFonts w:ascii="HelveticaNeue-Roman" w:hAnsi="HelveticaNeue-Roman" w:cs="HelveticaNeue-Roman"/>
                <w:color w:val="7030A0"/>
                <w:sz w:val="20"/>
                <w:szCs w:val="20"/>
                <w:lang w:val="en-AU" w:eastAsia="en-GB"/>
              </w:rPr>
            </w:pPr>
            <w:r>
              <w:rPr>
                <w:rFonts w:ascii="HelveticaNeue-Roman" w:hAnsi="HelveticaNeue-Roman" w:cs="HelveticaNeue-Roman"/>
                <w:color w:val="7030A0"/>
                <w:sz w:val="20"/>
                <w:szCs w:val="20"/>
                <w:lang w:val="en-AU" w:eastAsia="en-GB"/>
              </w:rPr>
              <w:t xml:space="preserve">VTS authorities </w:t>
            </w:r>
            <w:r w:rsidR="00AB69C7" w:rsidRPr="00603ECB">
              <w:rPr>
                <w:rFonts w:ascii="HelveticaNeue-Roman" w:hAnsi="HelveticaNeue-Roman" w:cs="HelveticaNeue-Roman"/>
                <w:color w:val="7030A0"/>
                <w:sz w:val="20"/>
                <w:szCs w:val="20"/>
                <w:lang w:val="en-AU" w:eastAsia="en-GB"/>
              </w:rPr>
              <w:t xml:space="preserve">prepare standardised operating procedures for communication and should be read in conjunction with IALA Guideline G1141 - Operational Procedures for Vessel Traffic Services. </w:t>
            </w:r>
          </w:p>
          <w:p w14:paraId="041C0FFB" w14:textId="77777777" w:rsidR="00AB69C7" w:rsidRPr="00CA36C8" w:rsidRDefault="00AB69C7" w:rsidP="00B4482E">
            <w:pPr>
              <w:pStyle w:val="Bullet1"/>
              <w:numPr>
                <w:ilvl w:val="0"/>
                <w:numId w:val="25"/>
              </w:numPr>
              <w:tabs>
                <w:tab w:val="clear" w:pos="1134"/>
              </w:tabs>
              <w:spacing w:line="216" w:lineRule="atLeast"/>
              <w:ind w:left="960"/>
              <w:jc w:val="left"/>
              <w:outlineLvl w:val="9"/>
              <w:rPr>
                <w:rFonts w:ascii="HelveticaNeue-Roman" w:hAnsi="HelveticaNeue-Roman" w:cs="HelveticaNeue-Roman"/>
                <w:color w:val="0070C0"/>
                <w:sz w:val="20"/>
                <w:szCs w:val="20"/>
                <w:lang w:val="en-AU"/>
              </w:rPr>
            </w:pPr>
            <w:r w:rsidRPr="00603ECB">
              <w:rPr>
                <w:rFonts w:ascii="HelveticaNeue-Roman" w:hAnsi="HelveticaNeue-Roman" w:cs="HelveticaNeue-Roman"/>
                <w:color w:val="7030A0"/>
                <w:sz w:val="20"/>
                <w:szCs w:val="20"/>
                <w:lang w:val="en-AU" w:eastAsia="en-GB"/>
              </w:rPr>
              <w:t>VTS Training organi</w:t>
            </w:r>
            <w:r w:rsidR="00603ECB">
              <w:rPr>
                <w:rFonts w:ascii="HelveticaNeue-Roman" w:hAnsi="HelveticaNeue-Roman" w:cs="HelveticaNeue-Roman"/>
                <w:color w:val="7030A0"/>
                <w:sz w:val="20"/>
                <w:szCs w:val="20"/>
                <w:lang w:val="en-AU" w:eastAsia="en-GB"/>
              </w:rPr>
              <w:t>z</w:t>
            </w:r>
            <w:r w:rsidRPr="00603ECB">
              <w:rPr>
                <w:rFonts w:ascii="HelveticaNeue-Roman" w:hAnsi="HelveticaNeue-Roman" w:cs="HelveticaNeue-Roman"/>
                <w:color w:val="7030A0"/>
                <w:sz w:val="20"/>
                <w:szCs w:val="20"/>
                <w:lang w:val="en-AU" w:eastAsia="en-GB"/>
              </w:rPr>
              <w:t>ations incorporate the use of standard VTS phraseology into their course curriculums</w:t>
            </w:r>
            <w:r w:rsidRPr="00603ECB">
              <w:rPr>
                <w:rFonts w:ascii="HelveticaNeue-Roman" w:hAnsi="HelveticaNeue-Roman" w:cs="HelveticaNeue-Roman"/>
                <w:color w:val="7030A0"/>
                <w:sz w:val="20"/>
                <w:szCs w:val="20"/>
                <w:lang w:val="en-AU"/>
              </w:rPr>
              <w:t>.</w:t>
            </w:r>
          </w:p>
          <w:p w14:paraId="439DCE99" w14:textId="77777777" w:rsidR="005F4943" w:rsidRPr="00B4482E" w:rsidRDefault="005F4943" w:rsidP="00B4482E">
            <w:pPr>
              <w:pStyle w:val="Bullet1"/>
              <w:numPr>
                <w:ilvl w:val="0"/>
                <w:numId w:val="0"/>
              </w:numPr>
              <w:tabs>
                <w:tab w:val="clear" w:pos="1134"/>
              </w:tabs>
              <w:spacing w:line="216" w:lineRule="atLeast"/>
              <w:jc w:val="left"/>
              <w:outlineLvl w:val="9"/>
              <w:rPr>
                <w:rFonts w:ascii="HelveticaNeue-Roman" w:hAnsi="HelveticaNeue-Roman" w:cs="HelveticaNeue-Roman"/>
                <w:strike/>
                <w:sz w:val="20"/>
                <w:szCs w:val="20"/>
                <w:lang w:val="en-AU"/>
              </w:rPr>
            </w:pPr>
            <w:r w:rsidRPr="00B4482E">
              <w:rPr>
                <w:rFonts w:ascii="HelveticaNeue-Roman" w:hAnsi="HelveticaNeue-Roman" w:cs="HelveticaNeue-Roman"/>
                <w:strike/>
                <w:sz w:val="20"/>
                <w:szCs w:val="20"/>
                <w:lang w:val="en-AU"/>
              </w:rPr>
              <w:t>The Guideline also provides information on:</w:t>
            </w:r>
          </w:p>
          <w:p w14:paraId="180BA930" w14:textId="77777777" w:rsidR="005F4943" w:rsidRPr="00B4482E" w:rsidRDefault="005F4943" w:rsidP="00B4482E">
            <w:pPr>
              <w:autoSpaceDE w:val="0"/>
              <w:autoSpaceDN w:val="0"/>
              <w:adjustRightInd w:val="0"/>
              <w:ind w:left="720"/>
              <w:rPr>
                <w:rFonts w:ascii="HelveticaNeue-Roman" w:hAnsi="HelveticaNeue-Roman" w:cs="HelveticaNeue-Roman"/>
                <w:strike/>
                <w:sz w:val="20"/>
                <w:szCs w:val="20"/>
                <w:lang w:val="en-AU"/>
              </w:rPr>
            </w:pPr>
            <w:r w:rsidRPr="00B4482E">
              <w:rPr>
                <w:rFonts w:ascii="ZapfDingbats" w:eastAsia="ZapfDingbats" w:hAnsi="HelveticaNeue-Bold" w:cs="ZapfDingbats" w:hint="eastAsia"/>
                <w:strike/>
                <w:sz w:val="20"/>
                <w:szCs w:val="20"/>
                <w:lang w:val="en-AU"/>
              </w:rPr>
              <w:t>■</w:t>
            </w:r>
            <w:r w:rsidRPr="00B4482E">
              <w:rPr>
                <w:rFonts w:ascii="ZapfDingbats" w:eastAsia="ZapfDingbats" w:hAnsi="HelveticaNeue-Bold" w:cs="ZapfDingbats"/>
                <w:strike/>
                <w:sz w:val="20"/>
                <w:szCs w:val="20"/>
                <w:lang w:val="en-AU"/>
              </w:rPr>
              <w:t xml:space="preserve"> </w:t>
            </w:r>
            <w:r w:rsidRPr="00B4482E">
              <w:rPr>
                <w:rFonts w:ascii="HelveticaNeue-Roman" w:hAnsi="HelveticaNeue-Roman" w:cs="HelveticaNeue-Roman"/>
                <w:strike/>
                <w:sz w:val="20"/>
                <w:szCs w:val="20"/>
                <w:lang w:val="en-AU"/>
              </w:rPr>
              <w:t>Standardized communication;</w:t>
            </w:r>
          </w:p>
          <w:p w14:paraId="1266559B" w14:textId="77777777" w:rsidR="005F4943" w:rsidRPr="00B4482E" w:rsidRDefault="005F4943" w:rsidP="00B4482E">
            <w:pPr>
              <w:autoSpaceDE w:val="0"/>
              <w:autoSpaceDN w:val="0"/>
              <w:adjustRightInd w:val="0"/>
              <w:ind w:left="720"/>
              <w:rPr>
                <w:rFonts w:ascii="HelveticaNeue-Roman" w:hAnsi="HelveticaNeue-Roman" w:cs="HelveticaNeue-Roman"/>
                <w:strike/>
                <w:sz w:val="20"/>
                <w:szCs w:val="20"/>
                <w:lang w:val="en-AU"/>
              </w:rPr>
            </w:pPr>
            <w:r w:rsidRPr="00B4482E">
              <w:rPr>
                <w:rFonts w:ascii="ZapfDingbats" w:eastAsia="ZapfDingbats" w:hAnsi="HelveticaNeue-Bold" w:cs="ZapfDingbats" w:hint="eastAsia"/>
                <w:strike/>
                <w:sz w:val="20"/>
                <w:szCs w:val="20"/>
                <w:lang w:val="en-AU"/>
              </w:rPr>
              <w:t>■</w:t>
            </w:r>
            <w:r w:rsidRPr="00B4482E">
              <w:rPr>
                <w:rFonts w:ascii="ZapfDingbats" w:eastAsia="ZapfDingbats" w:hAnsi="HelveticaNeue-Bold" w:cs="ZapfDingbats"/>
                <w:strike/>
                <w:sz w:val="20"/>
                <w:szCs w:val="20"/>
                <w:lang w:val="en-AU"/>
              </w:rPr>
              <w:t xml:space="preserve"> </w:t>
            </w:r>
            <w:r w:rsidRPr="00B4482E">
              <w:rPr>
                <w:rFonts w:ascii="HelveticaNeue-Roman" w:hAnsi="HelveticaNeue-Roman" w:cs="HelveticaNeue-Roman"/>
                <w:strike/>
                <w:sz w:val="20"/>
                <w:szCs w:val="20"/>
                <w:lang w:val="en-AU"/>
              </w:rPr>
              <w:t>Cultural experiences; and</w:t>
            </w:r>
          </w:p>
          <w:p w14:paraId="7AEED380" w14:textId="77777777" w:rsidR="005F4943" w:rsidRPr="00B4482E" w:rsidRDefault="005F4943" w:rsidP="00B4482E">
            <w:pPr>
              <w:autoSpaceDE w:val="0"/>
              <w:autoSpaceDN w:val="0"/>
              <w:adjustRightInd w:val="0"/>
              <w:ind w:left="720"/>
              <w:rPr>
                <w:rFonts w:ascii="HelveticaNeue-Roman" w:hAnsi="HelveticaNeue-Roman" w:cs="HelveticaNeue-Roman"/>
                <w:strike/>
                <w:sz w:val="20"/>
                <w:szCs w:val="20"/>
                <w:lang w:val="en-AU"/>
              </w:rPr>
            </w:pPr>
            <w:r w:rsidRPr="00B4482E">
              <w:rPr>
                <w:rFonts w:ascii="ZapfDingbats" w:eastAsia="ZapfDingbats" w:hAnsi="HelveticaNeue-Bold" w:cs="ZapfDingbats" w:hint="eastAsia"/>
                <w:strike/>
                <w:sz w:val="20"/>
                <w:szCs w:val="20"/>
                <w:lang w:val="en-AU"/>
              </w:rPr>
              <w:t>■</w:t>
            </w:r>
            <w:r w:rsidRPr="00B4482E">
              <w:rPr>
                <w:rFonts w:ascii="ZapfDingbats" w:eastAsia="ZapfDingbats" w:hAnsi="HelveticaNeue-Bold" w:cs="ZapfDingbats"/>
                <w:strike/>
                <w:sz w:val="20"/>
                <w:szCs w:val="20"/>
                <w:lang w:val="en-AU"/>
              </w:rPr>
              <w:t xml:space="preserve"> </w:t>
            </w:r>
            <w:r w:rsidRPr="00B4482E">
              <w:rPr>
                <w:rFonts w:ascii="HelveticaNeue-Roman" w:hAnsi="HelveticaNeue-Roman" w:cs="HelveticaNeue-Roman"/>
                <w:strike/>
                <w:sz w:val="20"/>
                <w:szCs w:val="20"/>
                <w:lang w:val="en-AU"/>
              </w:rPr>
              <w:t>Use of VHF equipment.</w:t>
            </w:r>
          </w:p>
          <w:p w14:paraId="3734DE8B" w14:textId="77777777" w:rsidR="00B80893" w:rsidRPr="00E60D51" w:rsidRDefault="005F4943" w:rsidP="00B4482E">
            <w:pPr>
              <w:autoSpaceDE w:val="0"/>
              <w:autoSpaceDN w:val="0"/>
              <w:adjustRightInd w:val="0"/>
              <w:spacing w:before="120" w:after="120"/>
              <w:rPr>
                <w:rFonts w:asciiTheme="minorHAnsi" w:hAnsiTheme="minorHAnsi" w:cstheme="minorHAnsi"/>
                <w:b/>
                <w:sz w:val="20"/>
                <w:szCs w:val="20"/>
                <w:highlight w:val="yellow"/>
                <w:u w:val="single"/>
              </w:rPr>
            </w:pPr>
            <w:r w:rsidRPr="00B4482E">
              <w:rPr>
                <w:rFonts w:ascii="HelveticaNeue-Italic" w:hAnsi="HelveticaNeue-Italic" w:cs="HelveticaNeue-Italic"/>
                <w:i/>
                <w:iCs/>
                <w:sz w:val="20"/>
                <w:szCs w:val="20"/>
                <w:lang w:val="en-AU"/>
              </w:rPr>
              <w:t xml:space="preserve">IALA Guideline 1132 - </w:t>
            </w:r>
            <w:r w:rsidR="002644BA" w:rsidRPr="00603ECB">
              <w:rPr>
                <w:rFonts w:ascii="HelveticaNeue-Roman" w:hAnsi="HelveticaNeue-Roman" w:cs="HelveticaNeue-Roman"/>
                <w:i/>
                <w:color w:val="7030A0"/>
                <w:sz w:val="20"/>
                <w:szCs w:val="20"/>
                <w:lang w:val="en-AU"/>
              </w:rPr>
              <w:t>VTS Voice Communications and Phraseology</w:t>
            </w:r>
            <w:r w:rsidR="002644BA" w:rsidRPr="00603ECB">
              <w:rPr>
                <w:rFonts w:ascii="HelveticaNeue-Roman" w:hAnsi="HelveticaNeue-Roman" w:cs="HelveticaNeue-Roman"/>
                <w:color w:val="7030A0"/>
                <w:sz w:val="20"/>
                <w:szCs w:val="20"/>
                <w:lang w:val="en-AU"/>
              </w:rPr>
              <w:t xml:space="preserve"> </w:t>
            </w:r>
            <w:r w:rsidRPr="00B4482E">
              <w:rPr>
                <w:rFonts w:ascii="HelveticaNeue-Italic" w:hAnsi="HelveticaNeue-Italic" w:cs="HelveticaNeue-Italic"/>
                <w:i/>
                <w:iCs/>
                <w:strike/>
                <w:sz w:val="20"/>
                <w:szCs w:val="20"/>
                <w:lang w:val="en-AU"/>
              </w:rPr>
              <w:t>VTS VHF Voice Communication</w:t>
            </w:r>
            <w:r w:rsidR="00F357BE" w:rsidRPr="00B4482E">
              <w:rPr>
                <w:rFonts w:ascii="HelveticaNeue-Italic" w:hAnsi="HelveticaNeue-Italic" w:cs="HelveticaNeue-Italic"/>
                <w:i/>
                <w:iCs/>
                <w:sz w:val="20"/>
                <w:szCs w:val="20"/>
                <w:lang w:val="en-AU"/>
              </w:rPr>
              <w:t xml:space="preserve"> </w:t>
            </w:r>
            <w:r w:rsidRPr="00B4482E">
              <w:rPr>
                <w:rFonts w:ascii="HelveticaNeue-Roman" w:hAnsi="HelveticaNeue-Roman" w:cs="HelveticaNeue-Roman"/>
                <w:sz w:val="20"/>
                <w:szCs w:val="20"/>
                <w:lang w:val="en-AU"/>
              </w:rPr>
              <w:t xml:space="preserve">can be found at </w:t>
            </w:r>
            <w:hyperlink r:id="rId14" w:history="1">
              <w:r w:rsidR="00FD7FB0" w:rsidRPr="00B4482E">
                <w:rPr>
                  <w:rStyle w:val="Hyperlink"/>
                  <w:rFonts w:ascii="HelveticaNeue" w:hAnsi="HelveticaNeue" w:cs="HelveticaNeue"/>
                  <w:sz w:val="20"/>
                  <w:szCs w:val="20"/>
                  <w:highlight w:val="yellow"/>
                  <w:lang w:val="en-AU"/>
                </w:rPr>
                <w:t>https://www.iala-aism.org/product/g1132-vts-vhf-voice-communication</w:t>
              </w:r>
              <w:r w:rsidR="00FD7FB0" w:rsidRPr="00B4482E">
                <w:rPr>
                  <w:rStyle w:val="Hyperlink"/>
                  <w:rFonts w:ascii="HelveticaNeue" w:hAnsi="HelveticaNeue" w:cs="HelveticaNeue"/>
                  <w:sz w:val="20"/>
                  <w:szCs w:val="20"/>
                  <w:lang w:val="en-AU"/>
                </w:rPr>
                <w:t>/</w:t>
              </w:r>
            </w:hyperlink>
            <w:r w:rsidRPr="00B4482E">
              <w:rPr>
                <w:rFonts w:ascii="HelveticaNeue-Roman" w:hAnsi="HelveticaNeue-Roman" w:cs="HelveticaNeue-Roman"/>
                <w:sz w:val="20"/>
                <w:szCs w:val="20"/>
                <w:lang w:val="en-AU"/>
              </w:rPr>
              <w:t>.</w:t>
            </w:r>
          </w:p>
        </w:tc>
      </w:tr>
    </w:tbl>
    <w:p w14:paraId="79D9EA2B" w14:textId="77777777" w:rsidR="004067EA" w:rsidRDefault="00B4482E">
      <w:pPr>
        <w:rPr>
          <w:rFonts w:ascii="Calibri" w:hAnsi="Calibri"/>
          <w:b/>
          <w:lang w:eastAsia="de-DE"/>
        </w:rPr>
      </w:pPr>
      <w:r>
        <w:rPr>
          <w:rFonts w:ascii="Calibri" w:hAnsi="Calibri"/>
          <w:b/>
          <w:lang w:eastAsia="de-DE"/>
        </w:rPr>
        <w:lastRenderedPageBreak/>
        <w:br w:type="textWrapping" w:clear="all"/>
      </w:r>
    </w:p>
    <w:p w14:paraId="37F969F0" w14:textId="77777777" w:rsidR="00B4482E" w:rsidRDefault="00B4482E">
      <w:pPr>
        <w:rPr>
          <w:rFonts w:ascii="Calibri" w:hAnsi="Calibri"/>
          <w:b/>
          <w:lang w:eastAsia="de-DE"/>
        </w:rPr>
      </w:pPr>
    </w:p>
    <w:tbl>
      <w:tblPr>
        <w:tblStyle w:val="TableGrid"/>
        <w:tblW w:w="0" w:type="auto"/>
        <w:tblInd w:w="704" w:type="dxa"/>
        <w:tblLook w:val="04A0" w:firstRow="1" w:lastRow="0" w:firstColumn="1" w:lastColumn="0" w:noHBand="0" w:noVBand="1"/>
      </w:tblPr>
      <w:tblGrid>
        <w:gridCol w:w="2327"/>
        <w:gridCol w:w="6597"/>
      </w:tblGrid>
      <w:tr w:rsidR="00B4482E" w:rsidRPr="00DD1600" w14:paraId="23C42346" w14:textId="77777777" w:rsidTr="004247C2">
        <w:trPr>
          <w:tblHeader/>
        </w:trPr>
        <w:tc>
          <w:tcPr>
            <w:tcW w:w="8924" w:type="dxa"/>
            <w:gridSpan w:val="2"/>
            <w:shd w:val="clear" w:color="auto" w:fill="FBD4B4" w:themeFill="accent6" w:themeFillTint="66"/>
          </w:tcPr>
          <w:p w14:paraId="7661DF65" w14:textId="77777777" w:rsidR="00B4482E" w:rsidRPr="00B4482E" w:rsidRDefault="00B4482E" w:rsidP="00B4482E">
            <w:pPr>
              <w:pStyle w:val="ListParagraph"/>
              <w:numPr>
                <w:ilvl w:val="0"/>
                <w:numId w:val="27"/>
              </w:numPr>
              <w:spacing w:before="120" w:after="120"/>
              <w:rPr>
                <w:rFonts w:ascii="Calibri" w:hAnsi="Calibri"/>
                <w:b/>
                <w:sz w:val="20"/>
                <w:szCs w:val="20"/>
              </w:rPr>
            </w:pPr>
            <w:r w:rsidRPr="00B4482E">
              <w:rPr>
                <w:rFonts w:ascii="Calibri" w:hAnsi="Calibri"/>
                <w:b/>
                <w:sz w:val="20"/>
                <w:szCs w:val="20"/>
              </w:rPr>
              <w:t>Revised Guideline 1017 on Assessment of Training Requirements for Existing VTS Personnel, Candidate VTS Operators, Revalidation of VTS Operator Certificates (Task 3.3.2</w:t>
            </w:r>
            <w:r>
              <w:rPr>
                <w:rFonts w:ascii="Calibri" w:hAnsi="Calibri"/>
                <w:b/>
                <w:sz w:val="20"/>
                <w:szCs w:val="20"/>
              </w:rPr>
              <w:t>)</w:t>
            </w:r>
          </w:p>
        </w:tc>
      </w:tr>
      <w:tr w:rsidR="00B4482E" w:rsidRPr="00E60D51" w14:paraId="4AECE9FA" w14:textId="77777777" w:rsidTr="004247C2">
        <w:trPr>
          <w:tblHeader/>
        </w:trPr>
        <w:tc>
          <w:tcPr>
            <w:tcW w:w="2327" w:type="dxa"/>
            <w:shd w:val="clear" w:color="auto" w:fill="FBD4B4" w:themeFill="accent6" w:themeFillTint="66"/>
          </w:tcPr>
          <w:p w14:paraId="3689F864" w14:textId="77777777" w:rsidR="00B4482E" w:rsidRPr="00E60D51" w:rsidRDefault="00B4482E" w:rsidP="004247C2">
            <w:pPr>
              <w:pStyle w:val="BodyText"/>
              <w:tabs>
                <w:tab w:val="left" w:pos="1418"/>
              </w:tabs>
              <w:spacing w:before="60" w:after="60"/>
              <w:jc w:val="left"/>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VTS Manual Section</w:t>
            </w:r>
          </w:p>
        </w:tc>
        <w:tc>
          <w:tcPr>
            <w:tcW w:w="6597" w:type="dxa"/>
            <w:shd w:val="clear" w:color="auto" w:fill="FBD4B4" w:themeFill="accent6" w:themeFillTint="66"/>
          </w:tcPr>
          <w:p w14:paraId="660AE480" w14:textId="77777777" w:rsidR="00B4482E" w:rsidRPr="00E60D51" w:rsidRDefault="00B4482E" w:rsidP="004247C2">
            <w:pPr>
              <w:pStyle w:val="BodyText"/>
              <w:tabs>
                <w:tab w:val="left" w:pos="1418"/>
              </w:tabs>
              <w:spacing w:before="60" w:after="60"/>
              <w:rPr>
                <w:rFonts w:asciiTheme="minorHAnsi" w:hAnsiTheme="minorHAnsi" w:cstheme="minorHAnsi"/>
                <w:b/>
                <w:sz w:val="20"/>
                <w:szCs w:val="20"/>
                <w:highlight w:val="yellow"/>
                <w:u w:val="single"/>
              </w:rPr>
            </w:pPr>
            <w:r w:rsidRPr="00E60D51">
              <w:rPr>
                <w:rFonts w:asciiTheme="minorHAnsi" w:hAnsiTheme="minorHAnsi" w:cstheme="minorHAnsi"/>
                <w:b/>
                <w:sz w:val="20"/>
                <w:szCs w:val="20"/>
              </w:rPr>
              <w:t>Proposed amendment/s</w:t>
            </w:r>
          </w:p>
        </w:tc>
      </w:tr>
      <w:tr w:rsidR="00B4482E" w:rsidRPr="00E60D51" w14:paraId="2AC434F6" w14:textId="77777777" w:rsidTr="004247C2">
        <w:tc>
          <w:tcPr>
            <w:tcW w:w="2327" w:type="dxa"/>
          </w:tcPr>
          <w:p w14:paraId="7DD8EFBD" w14:textId="77777777" w:rsidR="00B4482E" w:rsidRPr="00E60D51" w:rsidRDefault="00B4482E" w:rsidP="00B4482E">
            <w:pPr>
              <w:pStyle w:val="BodyText"/>
              <w:tabs>
                <w:tab w:val="left" w:pos="1418"/>
              </w:tabs>
              <w:spacing w:before="60" w:after="60"/>
              <w:jc w:val="left"/>
              <w:rPr>
                <w:rFonts w:asciiTheme="minorHAnsi" w:hAnsiTheme="minorHAnsi" w:cstheme="minorHAnsi"/>
                <w:b/>
                <w:sz w:val="20"/>
                <w:szCs w:val="20"/>
                <w:highlight w:val="yellow"/>
              </w:rPr>
            </w:pPr>
            <w:r>
              <w:rPr>
                <w:rFonts w:asciiTheme="minorHAnsi" w:hAnsiTheme="minorHAnsi" w:cstheme="minorHAnsi"/>
                <w:b/>
                <w:sz w:val="20"/>
                <w:szCs w:val="20"/>
              </w:rPr>
              <w:t>11</w:t>
            </w:r>
            <w:r w:rsidRPr="00E60D51">
              <w:rPr>
                <w:rFonts w:asciiTheme="minorHAnsi" w:hAnsiTheme="minorHAnsi" w:cstheme="minorHAnsi"/>
                <w:b/>
                <w:sz w:val="20"/>
                <w:szCs w:val="20"/>
              </w:rPr>
              <w:t>.</w:t>
            </w:r>
            <w:r>
              <w:rPr>
                <w:rFonts w:asciiTheme="minorHAnsi" w:hAnsiTheme="minorHAnsi" w:cstheme="minorHAnsi"/>
                <w:b/>
                <w:sz w:val="20"/>
                <w:szCs w:val="20"/>
              </w:rPr>
              <w:t>Training and Assessment</w:t>
            </w:r>
          </w:p>
        </w:tc>
        <w:tc>
          <w:tcPr>
            <w:tcW w:w="6597" w:type="dxa"/>
          </w:tcPr>
          <w:p w14:paraId="06721049" w14:textId="77777777" w:rsidR="002F2B29" w:rsidRPr="00603ECB" w:rsidRDefault="002F2B29" w:rsidP="002F2B29">
            <w:pPr>
              <w:autoSpaceDE w:val="0"/>
              <w:autoSpaceDN w:val="0"/>
              <w:adjustRightInd w:val="0"/>
              <w:rPr>
                <w:rFonts w:ascii="HelveticaNeue-Roman" w:hAnsi="HelveticaNeue-Roman" w:cs="HelveticaNeue-Roman"/>
                <w:i/>
                <w:sz w:val="20"/>
                <w:szCs w:val="20"/>
                <w:lang w:val="en-AU"/>
              </w:rPr>
            </w:pPr>
            <w:r w:rsidRPr="00603ECB">
              <w:rPr>
                <w:rFonts w:ascii="HelveticaNeue-Roman" w:hAnsi="HelveticaNeue-Roman" w:cs="HelveticaNeue-Roman"/>
                <w:i/>
                <w:sz w:val="20"/>
                <w:szCs w:val="20"/>
                <w:lang w:val="en-AU"/>
              </w:rPr>
              <w:t xml:space="preserve">With the revision to G1017, the following amendments </w:t>
            </w:r>
            <w:r w:rsidR="00603ECB" w:rsidRPr="00603ECB">
              <w:rPr>
                <w:rFonts w:ascii="HelveticaNeue-Roman" w:hAnsi="HelveticaNeue-Roman" w:cs="HelveticaNeue-Roman"/>
                <w:i/>
                <w:sz w:val="20"/>
                <w:szCs w:val="20"/>
                <w:lang w:val="en-AU"/>
              </w:rPr>
              <w:t xml:space="preserve">(in purple) </w:t>
            </w:r>
            <w:r w:rsidRPr="00603ECB">
              <w:rPr>
                <w:rFonts w:ascii="HelveticaNeue-Roman" w:hAnsi="HelveticaNeue-Roman" w:cs="HelveticaNeue-Roman"/>
                <w:i/>
                <w:sz w:val="20"/>
                <w:szCs w:val="20"/>
                <w:lang w:val="en-AU"/>
              </w:rPr>
              <w:t>are recommended:</w:t>
            </w:r>
          </w:p>
          <w:p w14:paraId="60E78647" w14:textId="77777777" w:rsidR="002F2B29" w:rsidRPr="002F2B29" w:rsidRDefault="002F2B29" w:rsidP="002F2B29">
            <w:pPr>
              <w:autoSpaceDE w:val="0"/>
              <w:autoSpaceDN w:val="0"/>
              <w:adjustRightInd w:val="0"/>
              <w:rPr>
                <w:rFonts w:ascii="HelveticaNeue-Roman" w:hAnsi="HelveticaNeue-Roman" w:cs="HelveticaNeue-Roman"/>
                <w:sz w:val="20"/>
                <w:szCs w:val="20"/>
                <w:lang w:val="en-AU"/>
              </w:rPr>
            </w:pPr>
          </w:p>
          <w:p w14:paraId="2D172FC1" w14:textId="77777777" w:rsidR="002F2B29" w:rsidRPr="002F2B29" w:rsidRDefault="002F2B29" w:rsidP="002F2B29">
            <w:pPr>
              <w:pStyle w:val="BodyText"/>
              <w:kinsoku w:val="0"/>
              <w:overflowPunct w:val="0"/>
              <w:ind w:left="282"/>
              <w:rPr>
                <w:rFonts w:ascii="HelveticaNeue-Bold" w:hAnsi="HelveticaNeue-Bold" w:cs="HelveticaNeue-Bold"/>
                <w:b/>
                <w:bCs/>
                <w:color w:val="477EC1"/>
                <w:sz w:val="20"/>
                <w:szCs w:val="20"/>
                <w:lang w:val="en-AU"/>
              </w:rPr>
            </w:pPr>
            <w:r w:rsidRPr="002F2B29">
              <w:rPr>
                <w:rFonts w:ascii="HelveticaNeue-Bold" w:hAnsi="HelveticaNeue-Bold" w:cs="HelveticaNeue-Bold"/>
                <w:b/>
                <w:bCs/>
                <w:color w:val="477EC1"/>
                <w:sz w:val="20"/>
                <w:szCs w:val="20"/>
                <w:lang w:val="en-AU"/>
              </w:rPr>
              <w:t xml:space="preserve">11.2. Recommendation 0103 </w:t>
            </w:r>
            <w:r w:rsidR="00603ECB" w:rsidRPr="00603ECB">
              <w:rPr>
                <w:rFonts w:ascii="HelveticaNeue-Bold" w:hAnsi="HelveticaNeue-Bold" w:cs="HelveticaNeue-Bold"/>
                <w:b/>
                <w:bCs/>
                <w:color w:val="7030A0"/>
                <w:sz w:val="20"/>
                <w:szCs w:val="20"/>
                <w:lang w:val="en-AU"/>
              </w:rPr>
              <w:t xml:space="preserve">(V-103) </w:t>
            </w:r>
            <w:r w:rsidRPr="002F2B29">
              <w:rPr>
                <w:rFonts w:ascii="HelveticaNeue-Bold" w:hAnsi="HelveticaNeue-Bold" w:cs="HelveticaNeue-Bold"/>
                <w:b/>
                <w:bCs/>
                <w:color w:val="477EC1"/>
                <w:sz w:val="20"/>
                <w:szCs w:val="20"/>
                <w:lang w:val="en-AU"/>
              </w:rPr>
              <w:t>– Training and Certification of VTS Personnel</w:t>
            </w:r>
          </w:p>
          <w:p w14:paraId="6D8FD068" w14:textId="77777777" w:rsidR="002F2B29" w:rsidRPr="002F2B29" w:rsidRDefault="002F2B29" w:rsidP="002F2B29">
            <w:pPr>
              <w:autoSpaceDE w:val="0"/>
              <w:autoSpaceDN w:val="0"/>
              <w:adjustRightInd w:val="0"/>
              <w:spacing w:before="120" w:after="120"/>
              <w:ind w:left="282"/>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Recommendation 0103 specifies the practices associated with the training and certification of VTS personnel to assist authorities when recruiting, training and assessing VTS personnel to ensure the harmonized delivery of vessel traffic services world-wide.</w:t>
            </w:r>
          </w:p>
          <w:p w14:paraId="413B290E" w14:textId="77777777" w:rsidR="002F2B29" w:rsidRPr="002F2B29" w:rsidRDefault="002F2B29" w:rsidP="002F2B29">
            <w:pPr>
              <w:autoSpaceDE w:val="0"/>
              <w:autoSpaceDN w:val="0"/>
              <w:adjustRightInd w:val="0"/>
              <w:spacing w:before="120" w:after="120"/>
              <w:ind w:left="282"/>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IALA Guidelines and Model Courses describing how to implement the practices specified in Recommendation 0103 include:</w:t>
            </w:r>
          </w:p>
          <w:p w14:paraId="15A2E0EB" w14:textId="77777777" w:rsidR="002F2B29" w:rsidRPr="002F2B29" w:rsidRDefault="002F2B29" w:rsidP="002F2B29">
            <w:pPr>
              <w:pStyle w:val="ListParagraph"/>
              <w:numPr>
                <w:ilvl w:val="0"/>
                <w:numId w:val="35"/>
              </w:numPr>
              <w:autoSpaceDE w:val="0"/>
              <w:autoSpaceDN w:val="0"/>
              <w:adjustRightInd w:val="0"/>
              <w:spacing w:before="60" w:after="60"/>
              <w:ind w:left="714" w:hanging="357"/>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Guideline 1156 – Recruitment, Training and Assessment of VTS Personnel.</w:t>
            </w:r>
          </w:p>
          <w:p w14:paraId="249B6141" w14:textId="77777777" w:rsidR="002F2B29" w:rsidRPr="002F2B29" w:rsidRDefault="002F2B29" w:rsidP="002F2B29">
            <w:pPr>
              <w:pStyle w:val="ListParagraph"/>
              <w:numPr>
                <w:ilvl w:val="0"/>
                <w:numId w:val="35"/>
              </w:numPr>
              <w:autoSpaceDE w:val="0"/>
              <w:autoSpaceDN w:val="0"/>
              <w:adjustRightInd w:val="0"/>
              <w:spacing w:before="60" w:after="60"/>
              <w:ind w:left="714" w:hanging="357"/>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 xml:space="preserve">Guideline 1017 - </w:t>
            </w:r>
            <w:r w:rsidRPr="00603ECB">
              <w:rPr>
                <w:rFonts w:ascii="HelveticaNeue-Roman" w:hAnsi="HelveticaNeue-Roman" w:cs="HelveticaNeue-Roman"/>
                <w:color w:val="7030A0"/>
                <w:sz w:val="20"/>
                <w:szCs w:val="20"/>
                <w:lang w:val="en-AU"/>
              </w:rPr>
              <w:t xml:space="preserve">Assessment for Recognition of Prior Learning in VTS </w:t>
            </w:r>
            <w:proofErr w:type="spellStart"/>
            <w:r w:rsidRPr="00603ECB">
              <w:rPr>
                <w:rFonts w:ascii="HelveticaNeue-Roman" w:hAnsi="HelveticaNeue-Roman" w:cs="HelveticaNeue-Roman"/>
                <w:color w:val="7030A0"/>
                <w:sz w:val="20"/>
                <w:szCs w:val="20"/>
                <w:lang w:val="en-AU"/>
              </w:rPr>
              <w:t>Training</w:t>
            </w:r>
            <w:r w:rsidRPr="002F2B29">
              <w:rPr>
                <w:rFonts w:ascii="HelveticaNeue-Roman" w:hAnsi="HelveticaNeue-Roman" w:cs="HelveticaNeue-Roman"/>
                <w:strike/>
                <w:sz w:val="20"/>
                <w:szCs w:val="20"/>
                <w:lang w:val="en-AU"/>
              </w:rPr>
              <w:t>of</w:t>
            </w:r>
            <w:proofErr w:type="spellEnd"/>
            <w:r w:rsidRPr="002F2B29">
              <w:rPr>
                <w:rFonts w:ascii="HelveticaNeue-Roman" w:hAnsi="HelveticaNeue-Roman" w:cs="HelveticaNeue-Roman"/>
                <w:strike/>
                <w:sz w:val="20"/>
                <w:szCs w:val="20"/>
                <w:lang w:val="en-AU"/>
              </w:rPr>
              <w:t xml:space="preserve"> Training for VTS</w:t>
            </w:r>
            <w:r w:rsidRPr="002F2B29">
              <w:rPr>
                <w:rFonts w:ascii="HelveticaNeue-Roman" w:hAnsi="HelveticaNeue-Roman" w:cs="HelveticaNeue-Roman"/>
                <w:sz w:val="20"/>
                <w:szCs w:val="20"/>
                <w:lang w:val="en-AU"/>
              </w:rPr>
              <w:t>.</w:t>
            </w:r>
          </w:p>
          <w:p w14:paraId="77EEB1D5" w14:textId="77777777" w:rsidR="002F2B29" w:rsidRPr="002F2B29" w:rsidRDefault="002F2B29" w:rsidP="002F2B29">
            <w:pPr>
              <w:pStyle w:val="ListParagraph"/>
              <w:numPr>
                <w:ilvl w:val="0"/>
                <w:numId w:val="35"/>
              </w:numPr>
              <w:autoSpaceDE w:val="0"/>
              <w:autoSpaceDN w:val="0"/>
              <w:adjustRightInd w:val="0"/>
              <w:spacing w:before="60" w:after="60"/>
              <w:ind w:left="714" w:hanging="357"/>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Guideline 1027 - Simulation in VTS Training.</w:t>
            </w:r>
          </w:p>
          <w:p w14:paraId="1B293390" w14:textId="77777777" w:rsidR="002F2B29" w:rsidRPr="002F2B29" w:rsidRDefault="002F2B29" w:rsidP="002F2B29">
            <w:pPr>
              <w:pStyle w:val="ListParagraph"/>
              <w:numPr>
                <w:ilvl w:val="0"/>
                <w:numId w:val="35"/>
              </w:numPr>
              <w:autoSpaceDE w:val="0"/>
              <w:autoSpaceDN w:val="0"/>
              <w:adjustRightInd w:val="0"/>
              <w:spacing w:before="60" w:after="60"/>
              <w:ind w:left="714" w:hanging="357"/>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Guideline 1103 - Train the Trainer.</w:t>
            </w:r>
          </w:p>
          <w:p w14:paraId="16ABE678" w14:textId="77777777" w:rsidR="002F2B29" w:rsidRPr="002F2B29" w:rsidRDefault="002F2B29" w:rsidP="002F2B29">
            <w:pPr>
              <w:pStyle w:val="ListParagraph"/>
              <w:numPr>
                <w:ilvl w:val="0"/>
                <w:numId w:val="35"/>
              </w:numPr>
              <w:autoSpaceDE w:val="0"/>
              <w:autoSpaceDN w:val="0"/>
              <w:adjustRightInd w:val="0"/>
              <w:spacing w:before="60" w:after="60"/>
              <w:ind w:left="714" w:hanging="357"/>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Model Courses:</w:t>
            </w:r>
          </w:p>
          <w:p w14:paraId="5BB54430" w14:textId="77777777" w:rsidR="002F2B29" w:rsidRPr="002F2B29" w:rsidRDefault="002F2B29" w:rsidP="002F2B29">
            <w:pPr>
              <w:pStyle w:val="ListParagraph"/>
              <w:numPr>
                <w:ilvl w:val="1"/>
                <w:numId w:val="35"/>
              </w:numPr>
              <w:autoSpaceDE w:val="0"/>
              <w:autoSpaceDN w:val="0"/>
              <w:adjustRightInd w:val="0"/>
              <w:spacing w:before="60" w:after="60"/>
              <w:ind w:left="1110"/>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V-103/1 VTS Operator Training.</w:t>
            </w:r>
          </w:p>
          <w:p w14:paraId="5405C0ED" w14:textId="77777777" w:rsidR="002F2B29" w:rsidRPr="002F2B29" w:rsidRDefault="002F2B29" w:rsidP="002F2B29">
            <w:pPr>
              <w:pStyle w:val="ListParagraph"/>
              <w:numPr>
                <w:ilvl w:val="1"/>
                <w:numId w:val="35"/>
              </w:numPr>
              <w:autoSpaceDE w:val="0"/>
              <w:autoSpaceDN w:val="0"/>
              <w:adjustRightInd w:val="0"/>
              <w:spacing w:before="60" w:after="60"/>
              <w:ind w:left="1110"/>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V-103/2 VTS Supervisor Training.</w:t>
            </w:r>
          </w:p>
          <w:p w14:paraId="7BC7159E" w14:textId="77777777" w:rsidR="002F2B29" w:rsidRPr="002F2B29" w:rsidRDefault="002F2B29" w:rsidP="002F2B29">
            <w:pPr>
              <w:pStyle w:val="ListParagraph"/>
              <w:numPr>
                <w:ilvl w:val="1"/>
                <w:numId w:val="35"/>
              </w:numPr>
              <w:autoSpaceDE w:val="0"/>
              <w:autoSpaceDN w:val="0"/>
              <w:adjustRightInd w:val="0"/>
              <w:spacing w:before="60" w:after="60"/>
              <w:ind w:left="1110"/>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V-103/3 VTS On-the-Job Training.</w:t>
            </w:r>
          </w:p>
          <w:p w14:paraId="1F954038" w14:textId="77777777" w:rsidR="002F2B29" w:rsidRPr="002F2B29" w:rsidRDefault="002F2B29" w:rsidP="002F2B29">
            <w:pPr>
              <w:pStyle w:val="ListParagraph"/>
              <w:numPr>
                <w:ilvl w:val="1"/>
                <w:numId w:val="35"/>
              </w:numPr>
              <w:autoSpaceDE w:val="0"/>
              <w:autoSpaceDN w:val="0"/>
              <w:adjustRightInd w:val="0"/>
              <w:spacing w:before="60" w:after="60"/>
              <w:ind w:left="1110"/>
              <w:contextualSpacing w:val="0"/>
              <w:rPr>
                <w:rFonts w:ascii="HelveticaNeue-Roman" w:hAnsi="HelveticaNeue-Roman" w:cs="HelveticaNeue-Roman"/>
                <w:sz w:val="20"/>
                <w:szCs w:val="20"/>
                <w:lang w:val="en-AU"/>
              </w:rPr>
            </w:pPr>
            <w:r w:rsidRPr="002F2B29">
              <w:rPr>
                <w:rFonts w:ascii="HelveticaNeue-Roman" w:hAnsi="HelveticaNeue-Roman" w:cs="HelveticaNeue-Roman"/>
                <w:sz w:val="20"/>
                <w:szCs w:val="20"/>
                <w:lang w:val="en-AU"/>
              </w:rPr>
              <w:t>V-103/4 VTS On-the-Job Training Instructor.</w:t>
            </w:r>
          </w:p>
          <w:p w14:paraId="3BCD5486" w14:textId="77777777" w:rsidR="00B4482E" w:rsidRPr="00F426B6" w:rsidRDefault="002F2B29" w:rsidP="002F2B29">
            <w:pPr>
              <w:pStyle w:val="ListParagraph"/>
              <w:numPr>
                <w:ilvl w:val="1"/>
                <w:numId w:val="35"/>
              </w:numPr>
              <w:autoSpaceDE w:val="0"/>
              <w:autoSpaceDN w:val="0"/>
              <w:adjustRightInd w:val="0"/>
              <w:spacing w:before="60" w:after="60"/>
              <w:ind w:left="1110"/>
              <w:contextualSpacing w:val="0"/>
              <w:rPr>
                <w:rFonts w:asciiTheme="minorHAnsi" w:hAnsiTheme="minorHAnsi" w:cstheme="minorHAnsi"/>
                <w:b/>
                <w:sz w:val="20"/>
                <w:szCs w:val="20"/>
                <w:u w:val="single"/>
              </w:rPr>
            </w:pPr>
            <w:r w:rsidRPr="002F2B29">
              <w:rPr>
                <w:rFonts w:ascii="HelveticaNeue-Roman" w:hAnsi="HelveticaNeue-Roman" w:cs="HelveticaNeue-Roman"/>
                <w:sz w:val="20"/>
                <w:szCs w:val="20"/>
                <w:lang w:val="en-AU"/>
              </w:rPr>
              <w:t>V-103/5 The Revalidation Process for VTS Qualification and Certification.</w:t>
            </w:r>
          </w:p>
          <w:p w14:paraId="4F306AA7" w14:textId="77777777" w:rsidR="00F426B6" w:rsidRPr="00F426B6" w:rsidRDefault="00F426B6" w:rsidP="00F426B6">
            <w:pPr>
              <w:pStyle w:val="BodyText"/>
              <w:kinsoku w:val="0"/>
              <w:overflowPunct w:val="0"/>
              <w:ind w:left="282"/>
              <w:rPr>
                <w:rFonts w:ascii="HelveticaNeue-Bold" w:hAnsi="HelveticaNeue-Bold" w:cs="HelveticaNeue-Bold"/>
                <w:b/>
                <w:bCs/>
                <w:color w:val="477EC1"/>
                <w:sz w:val="20"/>
                <w:szCs w:val="20"/>
                <w:lang w:val="en-AU"/>
              </w:rPr>
            </w:pPr>
            <w:r w:rsidRPr="00F426B6">
              <w:rPr>
                <w:rFonts w:ascii="HelveticaNeue-Bold" w:hAnsi="HelveticaNeue-Bold" w:cs="HelveticaNeue-Bold"/>
                <w:b/>
                <w:bCs/>
                <w:color w:val="477EC1"/>
                <w:sz w:val="20"/>
                <w:szCs w:val="20"/>
                <w:lang w:val="en-AU"/>
              </w:rPr>
              <w:lastRenderedPageBreak/>
              <w:t xml:space="preserve">11.2.2. Guideline 1017 - </w:t>
            </w:r>
            <w:r w:rsidRPr="00603ECB">
              <w:rPr>
                <w:rFonts w:ascii="HelveticaNeue-Bold" w:hAnsi="HelveticaNeue-Bold" w:cs="HelveticaNeue-Bold"/>
                <w:b/>
                <w:bCs/>
                <w:color w:val="7030A0"/>
                <w:sz w:val="20"/>
                <w:szCs w:val="20"/>
                <w:lang w:val="en-AU"/>
              </w:rPr>
              <w:t xml:space="preserve">Assessment for Recognition of Prior Learning in VTS </w:t>
            </w:r>
            <w:proofErr w:type="spellStart"/>
            <w:r w:rsidRPr="00603ECB">
              <w:rPr>
                <w:rFonts w:ascii="HelveticaNeue-Bold" w:hAnsi="HelveticaNeue-Bold" w:cs="HelveticaNeue-Bold"/>
                <w:b/>
                <w:bCs/>
                <w:color w:val="7030A0"/>
                <w:sz w:val="20"/>
                <w:szCs w:val="20"/>
                <w:lang w:val="en-AU"/>
              </w:rPr>
              <w:t>Training</w:t>
            </w:r>
            <w:r w:rsidRPr="00F426B6">
              <w:rPr>
                <w:rFonts w:ascii="HelveticaNeue-Bold" w:hAnsi="HelveticaNeue-Bold" w:cs="HelveticaNeue-Bold"/>
                <w:b/>
                <w:bCs/>
                <w:strike/>
                <w:color w:val="477EC1"/>
                <w:sz w:val="20"/>
                <w:szCs w:val="20"/>
                <w:lang w:val="en-AU"/>
              </w:rPr>
              <w:t>of</w:t>
            </w:r>
            <w:proofErr w:type="spellEnd"/>
            <w:r w:rsidRPr="00F426B6">
              <w:rPr>
                <w:rFonts w:ascii="HelveticaNeue-Bold" w:hAnsi="HelveticaNeue-Bold" w:cs="HelveticaNeue-Bold"/>
                <w:b/>
                <w:bCs/>
                <w:strike/>
                <w:color w:val="477EC1"/>
                <w:sz w:val="20"/>
                <w:szCs w:val="20"/>
                <w:lang w:val="en-AU"/>
              </w:rPr>
              <w:t xml:space="preserve"> Training for VTS</w:t>
            </w:r>
          </w:p>
          <w:p w14:paraId="0F785792" w14:textId="77777777" w:rsidR="00F426B6" w:rsidRPr="00F426B6" w:rsidRDefault="00F426B6" w:rsidP="00F426B6">
            <w:pPr>
              <w:autoSpaceDE w:val="0"/>
              <w:autoSpaceDN w:val="0"/>
              <w:adjustRightInd w:val="0"/>
              <w:ind w:left="282"/>
              <w:rPr>
                <w:rFonts w:ascii="HelveticaNeue-Roman" w:hAnsi="HelveticaNeue-Roman" w:cs="HelveticaNeue-Roman"/>
                <w:sz w:val="20"/>
                <w:szCs w:val="20"/>
                <w:lang w:val="en-AU"/>
              </w:rPr>
            </w:pPr>
            <w:r w:rsidRPr="00BA4A09">
              <w:rPr>
                <w:rFonts w:ascii="HelveticaNeue-Roman" w:hAnsi="HelveticaNeue-Roman" w:cs="HelveticaNeue-Roman"/>
                <w:sz w:val="20"/>
                <w:szCs w:val="20"/>
                <w:lang w:val="en-AU"/>
              </w:rPr>
              <w:t xml:space="preserve">Guideline 1017 provides guidance </w:t>
            </w:r>
            <w:r w:rsidRPr="00603ECB">
              <w:rPr>
                <w:rFonts w:ascii="HelveticaNeue-Roman" w:hAnsi="HelveticaNeue-Roman" w:cs="HelveticaNeue-Roman"/>
                <w:color w:val="7030A0"/>
                <w:sz w:val="20"/>
                <w:szCs w:val="20"/>
                <w:lang w:val="en-AU"/>
              </w:rPr>
              <w:t>to training organi</w:t>
            </w:r>
            <w:r w:rsidR="00BA4A09" w:rsidRPr="00603ECB">
              <w:rPr>
                <w:rFonts w:ascii="HelveticaNeue-Roman" w:hAnsi="HelveticaNeue-Roman" w:cs="HelveticaNeue-Roman"/>
                <w:color w:val="7030A0"/>
                <w:sz w:val="20"/>
                <w:szCs w:val="20"/>
                <w:lang w:val="en-AU"/>
              </w:rPr>
              <w:t>z</w:t>
            </w:r>
            <w:r w:rsidRPr="00603ECB">
              <w:rPr>
                <w:rFonts w:ascii="HelveticaNeue-Roman" w:hAnsi="HelveticaNeue-Roman" w:cs="HelveticaNeue-Roman"/>
                <w:color w:val="7030A0"/>
                <w:sz w:val="20"/>
                <w:szCs w:val="20"/>
                <w:lang w:val="en-AU"/>
              </w:rPr>
              <w:t>ations when developing a framework to assess and recognise the prior learning of students. The objective of the assessment is to grant exemptions from subject areas or modules within an IALA model course.</w:t>
            </w:r>
            <w:r w:rsidR="00603ECB" w:rsidRPr="00603ECB">
              <w:rPr>
                <w:rFonts w:ascii="HelveticaNeue-Roman" w:hAnsi="HelveticaNeue-Roman" w:cs="HelveticaNeue-Roman"/>
                <w:color w:val="7030A0"/>
                <w:sz w:val="20"/>
                <w:szCs w:val="20"/>
                <w:lang w:val="en-AU"/>
              </w:rPr>
              <w:t xml:space="preserve"> </w:t>
            </w:r>
            <w:r w:rsidRPr="00F426B6">
              <w:rPr>
                <w:rFonts w:ascii="HelveticaNeue-Roman" w:hAnsi="HelveticaNeue-Roman" w:cs="HelveticaNeue-Roman"/>
                <w:strike/>
                <w:sz w:val="20"/>
                <w:szCs w:val="20"/>
                <w:lang w:val="en-AU"/>
              </w:rPr>
              <w:t>Guideline 1017 provides guidance on the assessment of qualifications and the experience of candidates to be taken into account when assessing the training requirements for existing and candidate VTS personnel</w:t>
            </w:r>
            <w:r w:rsidRPr="00F426B6">
              <w:rPr>
                <w:rFonts w:ascii="HelveticaNeue-Roman" w:hAnsi="HelveticaNeue-Roman" w:cs="HelveticaNeue-Roman"/>
                <w:sz w:val="20"/>
                <w:szCs w:val="20"/>
                <w:lang w:val="en-AU"/>
              </w:rPr>
              <w:t>.</w:t>
            </w:r>
          </w:p>
          <w:p w14:paraId="16C439C8" w14:textId="77777777" w:rsidR="00F426B6" w:rsidRPr="00F426B6" w:rsidRDefault="00F426B6" w:rsidP="00F426B6">
            <w:pPr>
              <w:autoSpaceDE w:val="0"/>
              <w:autoSpaceDN w:val="0"/>
              <w:adjustRightInd w:val="0"/>
              <w:rPr>
                <w:rFonts w:ascii="HelveticaNeue-Italic" w:hAnsi="HelveticaNeue-Italic" w:cs="HelveticaNeue-Italic"/>
                <w:i/>
                <w:iCs/>
                <w:sz w:val="20"/>
                <w:szCs w:val="20"/>
                <w:lang w:val="en-AU"/>
              </w:rPr>
            </w:pPr>
          </w:p>
          <w:p w14:paraId="00E97AE9" w14:textId="77777777" w:rsidR="00F426B6" w:rsidRDefault="00F426B6" w:rsidP="00F426B6">
            <w:pPr>
              <w:autoSpaceDE w:val="0"/>
              <w:autoSpaceDN w:val="0"/>
              <w:adjustRightInd w:val="0"/>
              <w:ind w:left="282"/>
              <w:rPr>
                <w:rFonts w:ascii="HelveticaNeue-Roman" w:hAnsi="HelveticaNeue-Roman" w:cs="HelveticaNeue-Roman"/>
                <w:color w:val="585757"/>
                <w:lang w:val="en-AU"/>
              </w:rPr>
            </w:pPr>
            <w:r w:rsidRPr="00F426B6">
              <w:rPr>
                <w:rFonts w:ascii="HelveticaNeue-Italic" w:hAnsi="HelveticaNeue-Italic" w:cs="HelveticaNeue-Italic"/>
                <w:i/>
                <w:iCs/>
                <w:sz w:val="20"/>
                <w:szCs w:val="20"/>
                <w:lang w:val="en-AU"/>
              </w:rPr>
              <w:t xml:space="preserve">IALA Guideline 1017 Assessment </w:t>
            </w:r>
            <w:r w:rsidRPr="00603ECB">
              <w:rPr>
                <w:rFonts w:ascii="HelveticaNeue-Italic" w:hAnsi="HelveticaNeue-Italic" w:cs="HelveticaNeue-Italic"/>
                <w:i/>
                <w:iCs/>
                <w:color w:val="7030A0"/>
                <w:sz w:val="20"/>
                <w:szCs w:val="20"/>
                <w:lang w:val="en-AU"/>
              </w:rPr>
              <w:t xml:space="preserve">for Recognition of Prior Learning in VTS </w:t>
            </w:r>
            <w:proofErr w:type="spellStart"/>
            <w:r w:rsidRPr="00603ECB">
              <w:rPr>
                <w:rFonts w:ascii="HelveticaNeue-Italic" w:hAnsi="HelveticaNeue-Italic" w:cs="HelveticaNeue-Italic"/>
                <w:i/>
                <w:iCs/>
                <w:color w:val="7030A0"/>
                <w:sz w:val="20"/>
                <w:szCs w:val="20"/>
                <w:lang w:val="en-AU"/>
              </w:rPr>
              <w:t>Training</w:t>
            </w:r>
            <w:r w:rsidRPr="00F426B6">
              <w:rPr>
                <w:rFonts w:ascii="HelveticaNeue-Italic" w:hAnsi="HelveticaNeue-Italic" w:cs="HelveticaNeue-Italic"/>
                <w:i/>
                <w:iCs/>
                <w:strike/>
                <w:sz w:val="20"/>
                <w:szCs w:val="20"/>
                <w:lang w:val="en-AU"/>
              </w:rPr>
              <w:t>of</w:t>
            </w:r>
            <w:proofErr w:type="spellEnd"/>
            <w:r w:rsidRPr="00F426B6">
              <w:rPr>
                <w:rFonts w:ascii="HelveticaNeue-Italic" w:hAnsi="HelveticaNeue-Italic" w:cs="HelveticaNeue-Italic"/>
                <w:i/>
                <w:iCs/>
                <w:strike/>
                <w:sz w:val="20"/>
                <w:szCs w:val="20"/>
                <w:lang w:val="en-AU"/>
              </w:rPr>
              <w:t xml:space="preserve"> Training for VTS</w:t>
            </w:r>
            <w:r w:rsidRPr="00F426B6">
              <w:rPr>
                <w:rFonts w:ascii="HelveticaNeue-Italic" w:hAnsi="HelveticaNeue-Italic" w:cs="HelveticaNeue-Italic"/>
                <w:i/>
                <w:iCs/>
                <w:sz w:val="20"/>
                <w:szCs w:val="20"/>
                <w:lang w:val="en-AU"/>
              </w:rPr>
              <w:t xml:space="preserve"> </w:t>
            </w:r>
            <w:r w:rsidRPr="00F426B6">
              <w:rPr>
                <w:rFonts w:ascii="HelveticaNeue-Roman" w:hAnsi="HelveticaNeue-Roman" w:cs="HelveticaNeue-Roman"/>
                <w:sz w:val="20"/>
                <w:szCs w:val="20"/>
                <w:lang w:val="en-AU"/>
              </w:rPr>
              <w:t xml:space="preserve">can be found at </w:t>
            </w:r>
            <w:r w:rsidRPr="00F426B6">
              <w:rPr>
                <w:rFonts w:ascii="HelveticaNeue" w:hAnsi="HelveticaNeue" w:cs="HelveticaNeue"/>
                <w:sz w:val="20"/>
                <w:szCs w:val="20"/>
                <w:highlight w:val="yellow"/>
                <w:lang w:val="en-AU"/>
              </w:rPr>
              <w:t>https://www.iala-aism.org/product/assessment-of-training-requirements-for-existing-vts-personnel-candidate-vts-operators-revalidation-of-vts-operator-certificates-1017/</w:t>
            </w:r>
            <w:r w:rsidRPr="00F426B6">
              <w:rPr>
                <w:rFonts w:ascii="HelveticaNeue" w:hAnsi="HelveticaNeue" w:cs="HelveticaNeue"/>
                <w:lang w:val="en-AU"/>
              </w:rPr>
              <w:t xml:space="preserve"> </w:t>
            </w:r>
            <w:r>
              <w:rPr>
                <w:rFonts w:ascii="HelveticaNeue-Roman" w:hAnsi="HelveticaNeue-Roman" w:cs="HelveticaNeue-Roman"/>
                <w:color w:val="585757"/>
                <w:lang w:val="en-AU"/>
              </w:rPr>
              <w:t>.</w:t>
            </w:r>
          </w:p>
          <w:p w14:paraId="181CFA8A" w14:textId="77777777" w:rsidR="00F426B6" w:rsidRPr="00F426B6" w:rsidRDefault="00F426B6" w:rsidP="00F426B6">
            <w:pPr>
              <w:autoSpaceDE w:val="0"/>
              <w:autoSpaceDN w:val="0"/>
              <w:adjustRightInd w:val="0"/>
              <w:rPr>
                <w:rFonts w:asciiTheme="minorHAnsi" w:hAnsiTheme="minorHAnsi" w:cstheme="minorHAnsi"/>
                <w:b/>
                <w:sz w:val="20"/>
                <w:szCs w:val="20"/>
                <w:u w:val="single"/>
              </w:rPr>
            </w:pPr>
          </w:p>
        </w:tc>
      </w:tr>
    </w:tbl>
    <w:p w14:paraId="44308284" w14:textId="77777777" w:rsidR="00B4482E" w:rsidRDefault="00B4482E">
      <w:pPr>
        <w:rPr>
          <w:rFonts w:ascii="Calibri" w:hAnsi="Calibri"/>
          <w:b/>
          <w:lang w:eastAsia="de-DE"/>
        </w:rPr>
      </w:pPr>
    </w:p>
    <w:p w14:paraId="140BEC8B" w14:textId="77777777" w:rsidR="00B80893" w:rsidRDefault="00B80893" w:rsidP="00B4482E">
      <w:pPr>
        <w:jc w:val="both"/>
        <w:rPr>
          <w:rFonts w:ascii="Calibri" w:hAnsi="Calibri"/>
          <w:b/>
          <w:lang w:eastAsia="de-DE"/>
        </w:rPr>
      </w:pPr>
      <w:r>
        <w:rPr>
          <w:rFonts w:ascii="Calibri" w:hAnsi="Calibri"/>
          <w:b/>
          <w:lang w:eastAsia="de-DE"/>
        </w:rPr>
        <w:br w:type="page"/>
      </w:r>
    </w:p>
    <w:p w14:paraId="287E3F8E" w14:textId="77777777" w:rsidR="004067EA" w:rsidRDefault="004067EA">
      <w:pPr>
        <w:rPr>
          <w:rFonts w:ascii="Calibri" w:hAnsi="Calibri"/>
          <w:b/>
          <w:lang w:eastAsia="de-DE"/>
        </w:rPr>
      </w:pPr>
    </w:p>
    <w:p w14:paraId="0E58E0C3" w14:textId="77777777" w:rsidR="008547C7" w:rsidRPr="00A83111" w:rsidRDefault="009F3C55" w:rsidP="008547C7">
      <w:pPr>
        <w:pStyle w:val="BodyText"/>
        <w:jc w:val="right"/>
        <w:rPr>
          <w:rFonts w:ascii="Calibri" w:hAnsi="Calibri"/>
          <w:b/>
          <w:sz w:val="32"/>
          <w:szCs w:val="32"/>
          <w:u w:val="single"/>
        </w:rPr>
      </w:pPr>
      <w:r>
        <w:rPr>
          <w:rFonts w:ascii="Calibri" w:hAnsi="Calibri"/>
          <w:b/>
          <w:sz w:val="32"/>
          <w:szCs w:val="32"/>
          <w:u w:val="single"/>
        </w:rPr>
        <w:t>Annex</w:t>
      </w:r>
      <w:r w:rsidR="008547C7" w:rsidRPr="00A83111">
        <w:rPr>
          <w:rFonts w:ascii="Calibri" w:hAnsi="Calibri"/>
          <w:b/>
          <w:sz w:val="32"/>
          <w:szCs w:val="32"/>
          <w:u w:val="single"/>
        </w:rPr>
        <w:t xml:space="preserve"> </w:t>
      </w:r>
      <w:r w:rsidR="008547C7">
        <w:rPr>
          <w:rFonts w:ascii="Calibri" w:hAnsi="Calibri"/>
          <w:b/>
          <w:sz w:val="32"/>
          <w:szCs w:val="32"/>
          <w:u w:val="single"/>
        </w:rPr>
        <w:t>2</w:t>
      </w:r>
    </w:p>
    <w:p w14:paraId="02B358D5" w14:textId="77777777" w:rsidR="008547C7" w:rsidRPr="00A83111" w:rsidRDefault="009A65CA" w:rsidP="008547C7">
      <w:pPr>
        <w:pStyle w:val="BodyText"/>
        <w:ind w:left="1134" w:right="1133"/>
        <w:jc w:val="center"/>
        <w:rPr>
          <w:rFonts w:ascii="Calibri" w:hAnsi="Calibri"/>
          <w:b/>
          <w:sz w:val="28"/>
          <w:szCs w:val="28"/>
        </w:rPr>
      </w:pPr>
      <w:r>
        <w:rPr>
          <w:rFonts w:ascii="Calibri" w:hAnsi="Calibri"/>
          <w:b/>
          <w:sz w:val="28"/>
          <w:szCs w:val="28"/>
        </w:rPr>
        <w:t>E</w:t>
      </w:r>
      <w:r w:rsidR="008547C7" w:rsidRPr="008547C7">
        <w:rPr>
          <w:rFonts w:ascii="Calibri" w:hAnsi="Calibri"/>
          <w:b/>
          <w:sz w:val="28"/>
          <w:szCs w:val="28"/>
        </w:rPr>
        <w:t>ditorial amendments identified since the release of the Manual in February 2021</w:t>
      </w:r>
    </w:p>
    <w:p w14:paraId="35639B80" w14:textId="77777777" w:rsidR="008547C7" w:rsidRDefault="008547C7" w:rsidP="008547C7">
      <w:pPr>
        <w:pStyle w:val="BodyText"/>
        <w:spacing w:before="120"/>
        <w:rPr>
          <w:rFonts w:ascii="Calibri" w:hAnsi="Calibri"/>
          <w:b/>
          <w:lang w:eastAsia="de-DE"/>
        </w:rPr>
      </w:pPr>
    </w:p>
    <w:p w14:paraId="49515937" w14:textId="77777777" w:rsidR="005378F4" w:rsidRPr="005378F4" w:rsidRDefault="00F71289" w:rsidP="005378F4">
      <w:pPr>
        <w:ind w:left="360"/>
        <w:rPr>
          <w:rFonts w:asciiTheme="minorHAnsi" w:hAnsiTheme="minorHAnsi" w:cstheme="minorHAnsi"/>
        </w:rPr>
      </w:pPr>
      <w:r>
        <w:rPr>
          <w:rFonts w:asciiTheme="minorHAnsi" w:hAnsiTheme="minorHAnsi" w:cstheme="minorHAnsi"/>
        </w:rPr>
        <w:t>M</w:t>
      </w:r>
      <w:r w:rsidR="00D40207" w:rsidRPr="005378F4">
        <w:rPr>
          <w:rFonts w:asciiTheme="minorHAnsi" w:hAnsiTheme="minorHAnsi" w:cstheme="minorHAnsi"/>
        </w:rPr>
        <w:t>inor editorial amendments identified</w:t>
      </w:r>
      <w:r w:rsidR="008547C7" w:rsidRPr="008547C7">
        <w:rPr>
          <w:rFonts w:asciiTheme="minorHAnsi" w:hAnsiTheme="minorHAnsi" w:cstheme="minorHAnsi"/>
        </w:rPr>
        <w:t xml:space="preserve"> </w:t>
      </w:r>
      <w:r w:rsidR="008547C7">
        <w:rPr>
          <w:rFonts w:asciiTheme="minorHAnsi" w:hAnsiTheme="minorHAnsi" w:cstheme="minorHAnsi"/>
        </w:rPr>
        <w:t>s</w:t>
      </w:r>
      <w:r w:rsidR="008547C7" w:rsidRPr="005378F4">
        <w:rPr>
          <w:rFonts w:asciiTheme="minorHAnsi" w:hAnsiTheme="minorHAnsi" w:cstheme="minorHAnsi"/>
        </w:rPr>
        <w:t xml:space="preserve">ince the </w:t>
      </w:r>
      <w:r w:rsidR="00820978">
        <w:rPr>
          <w:rFonts w:asciiTheme="minorHAnsi" w:hAnsiTheme="minorHAnsi" w:cstheme="minorHAnsi"/>
        </w:rPr>
        <w:t xml:space="preserve">release of the </w:t>
      </w:r>
      <w:r w:rsidR="008547C7" w:rsidRPr="005378F4">
        <w:rPr>
          <w:rFonts w:asciiTheme="minorHAnsi" w:hAnsiTheme="minorHAnsi" w:cstheme="minorHAnsi"/>
        </w:rPr>
        <w:t>Manual in February 2021</w:t>
      </w:r>
      <w:r>
        <w:rPr>
          <w:rFonts w:asciiTheme="minorHAnsi" w:hAnsiTheme="minorHAnsi" w:cstheme="minorHAnsi"/>
        </w:rPr>
        <w:t xml:space="preserve"> include</w:t>
      </w:r>
      <w:r w:rsidR="005378F4" w:rsidRPr="005378F4">
        <w:rPr>
          <w:rFonts w:asciiTheme="minorHAnsi" w:hAnsiTheme="minorHAnsi" w:cstheme="minorHAnsi"/>
        </w:rPr>
        <w:t>:</w:t>
      </w:r>
    </w:p>
    <w:p w14:paraId="50D86A0C" w14:textId="77777777" w:rsidR="005378F4" w:rsidRDefault="005378F4" w:rsidP="005378F4">
      <w:pPr>
        <w:ind w:left="360"/>
      </w:pPr>
    </w:p>
    <w:tbl>
      <w:tblPr>
        <w:tblStyle w:val="TableGrid"/>
        <w:tblW w:w="9213" w:type="dxa"/>
        <w:tblInd w:w="421" w:type="dxa"/>
        <w:tblLook w:val="04A0" w:firstRow="1" w:lastRow="0" w:firstColumn="1" w:lastColumn="0" w:noHBand="0" w:noVBand="1"/>
      </w:tblPr>
      <w:tblGrid>
        <w:gridCol w:w="1894"/>
        <w:gridCol w:w="7319"/>
      </w:tblGrid>
      <w:tr w:rsidR="00177619" w:rsidRPr="001072DB" w14:paraId="0E79D434" w14:textId="77777777" w:rsidTr="008547C7">
        <w:trPr>
          <w:tblHeader/>
        </w:trPr>
        <w:tc>
          <w:tcPr>
            <w:tcW w:w="2126" w:type="dxa"/>
            <w:shd w:val="clear" w:color="auto" w:fill="FBD4B4" w:themeFill="accent6" w:themeFillTint="66"/>
          </w:tcPr>
          <w:p w14:paraId="19692AC0" w14:textId="77777777" w:rsidR="00177619" w:rsidRPr="00D01A00" w:rsidRDefault="00177619"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Section</w:t>
            </w:r>
          </w:p>
        </w:tc>
        <w:tc>
          <w:tcPr>
            <w:tcW w:w="7087" w:type="dxa"/>
            <w:shd w:val="clear" w:color="auto" w:fill="FBD4B4" w:themeFill="accent6" w:themeFillTint="66"/>
          </w:tcPr>
          <w:p w14:paraId="7299B9CD" w14:textId="77777777" w:rsidR="00177619" w:rsidRPr="00D01A00" w:rsidRDefault="00177619"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Proposed amendment</w:t>
            </w:r>
          </w:p>
        </w:tc>
      </w:tr>
      <w:tr w:rsidR="006E5548" w:rsidRPr="00D01A00" w14:paraId="4371C6C6" w14:textId="77777777" w:rsidTr="00177619">
        <w:tc>
          <w:tcPr>
            <w:tcW w:w="2126" w:type="dxa"/>
          </w:tcPr>
          <w:p w14:paraId="72CE8390" w14:textId="77777777" w:rsidR="006E5548" w:rsidRPr="00D01A00" w:rsidRDefault="006E5548" w:rsidP="007C167D">
            <w:pPr>
              <w:spacing w:before="60" w:after="60"/>
              <w:rPr>
                <w:rFonts w:asciiTheme="minorHAnsi" w:hAnsiTheme="minorHAnsi" w:cstheme="minorHAnsi"/>
                <w:b/>
                <w:sz w:val="20"/>
                <w:szCs w:val="20"/>
              </w:rPr>
            </w:pPr>
            <w:r>
              <w:rPr>
                <w:rFonts w:asciiTheme="minorHAnsi" w:hAnsiTheme="minorHAnsi" w:cstheme="minorHAnsi"/>
                <w:b/>
                <w:sz w:val="20"/>
                <w:szCs w:val="20"/>
              </w:rPr>
              <w:t>FOREWORD</w:t>
            </w:r>
          </w:p>
        </w:tc>
        <w:tc>
          <w:tcPr>
            <w:tcW w:w="7087" w:type="dxa"/>
          </w:tcPr>
          <w:p w14:paraId="779A1FBF" w14:textId="77777777" w:rsidR="006E5548" w:rsidRPr="006E5548" w:rsidRDefault="006E5548" w:rsidP="006E5548">
            <w:pPr>
              <w:spacing w:before="60" w:after="60"/>
              <w:rPr>
                <w:rFonts w:asciiTheme="minorHAnsi" w:hAnsiTheme="minorHAnsi" w:cstheme="minorHAnsi"/>
                <w:sz w:val="20"/>
                <w:szCs w:val="20"/>
              </w:rPr>
            </w:pPr>
            <w:r w:rsidRPr="006E5548">
              <w:rPr>
                <w:rFonts w:asciiTheme="minorHAnsi" w:hAnsiTheme="minorHAnsi" w:cstheme="minorHAnsi"/>
                <w:sz w:val="20"/>
                <w:szCs w:val="20"/>
              </w:rPr>
              <w:t>Minor edits to Paragraphs 5 and 7:</w:t>
            </w:r>
          </w:p>
          <w:p w14:paraId="6EC0ED14" w14:textId="77777777" w:rsidR="006E5548" w:rsidRDefault="006E5548" w:rsidP="006E5548">
            <w:pPr>
              <w:spacing w:before="60" w:after="60"/>
              <w:ind w:left="720"/>
              <w:rPr>
                <w:rFonts w:asciiTheme="minorHAnsi" w:hAnsiTheme="minorHAnsi" w:cstheme="minorHAnsi"/>
                <w:sz w:val="20"/>
                <w:szCs w:val="20"/>
              </w:rPr>
            </w:pPr>
            <w:r w:rsidRPr="006E5548">
              <w:rPr>
                <w:rFonts w:asciiTheme="minorHAnsi" w:hAnsiTheme="minorHAnsi" w:cstheme="minorHAnsi"/>
                <w:sz w:val="20"/>
                <w:szCs w:val="20"/>
              </w:rPr>
              <w:t>The 202</w:t>
            </w:r>
            <w:r w:rsidRPr="006E5548">
              <w:rPr>
                <w:rFonts w:asciiTheme="minorHAnsi" w:hAnsiTheme="minorHAnsi" w:cstheme="minorHAnsi"/>
                <w:sz w:val="20"/>
                <w:szCs w:val="20"/>
                <w:highlight w:val="yellow"/>
              </w:rPr>
              <w:t>1</w:t>
            </w:r>
            <w:r w:rsidRPr="006E5548">
              <w:rPr>
                <w:rFonts w:asciiTheme="minorHAnsi" w:hAnsiTheme="minorHAnsi" w:cstheme="minorHAnsi"/>
                <w:strike/>
                <w:sz w:val="20"/>
                <w:szCs w:val="20"/>
                <w:highlight w:val="yellow"/>
              </w:rPr>
              <w:t>0</w:t>
            </w:r>
            <w:r w:rsidRPr="006E5548">
              <w:rPr>
                <w:rFonts w:asciiTheme="minorHAnsi" w:hAnsiTheme="minorHAnsi" w:cstheme="minorHAnsi"/>
                <w:sz w:val="20"/>
                <w:szCs w:val="20"/>
              </w:rPr>
              <w:t xml:space="preserve"> edition of the VTS Manual also sees</w:t>
            </w:r>
            <w:r>
              <w:rPr>
                <w:rFonts w:asciiTheme="minorHAnsi" w:hAnsiTheme="minorHAnsi" w:cstheme="minorHAnsi"/>
                <w:sz w:val="20"/>
                <w:szCs w:val="20"/>
              </w:rPr>
              <w:t xml:space="preserve"> </w:t>
            </w:r>
            <w:r w:rsidRPr="006E5548">
              <w:rPr>
                <w:rFonts w:asciiTheme="minorHAnsi" w:hAnsiTheme="minorHAnsi" w:cstheme="minorHAnsi"/>
                <w:sz w:val="20"/>
                <w:szCs w:val="20"/>
              </w:rPr>
              <w:t>its primary means of distribution being in a digital</w:t>
            </w:r>
            <w:r>
              <w:rPr>
                <w:rFonts w:asciiTheme="minorHAnsi" w:hAnsiTheme="minorHAnsi" w:cstheme="minorHAnsi"/>
                <w:sz w:val="20"/>
                <w:szCs w:val="20"/>
              </w:rPr>
              <w:t xml:space="preserve"> </w:t>
            </w:r>
            <w:r w:rsidRPr="006E5548">
              <w:rPr>
                <w:rFonts w:asciiTheme="minorHAnsi" w:hAnsiTheme="minorHAnsi" w:cstheme="minorHAnsi"/>
                <w:sz w:val="20"/>
                <w:szCs w:val="20"/>
              </w:rPr>
              <w:t>format which will be available on the website</w:t>
            </w:r>
            <w:r>
              <w:rPr>
                <w:rFonts w:asciiTheme="minorHAnsi" w:hAnsiTheme="minorHAnsi" w:cstheme="minorHAnsi"/>
                <w:sz w:val="20"/>
                <w:szCs w:val="20"/>
              </w:rPr>
              <w:t xml:space="preserve"> </w:t>
            </w:r>
            <w:r w:rsidRPr="006E5548">
              <w:rPr>
                <w:rFonts w:asciiTheme="minorHAnsi" w:hAnsiTheme="minorHAnsi" w:cstheme="minorHAnsi"/>
                <w:sz w:val="20"/>
                <w:szCs w:val="20"/>
              </w:rPr>
              <w:t>(www.iala-aism.org) along with all the other information</w:t>
            </w:r>
            <w:r>
              <w:rPr>
                <w:rFonts w:asciiTheme="minorHAnsi" w:hAnsiTheme="minorHAnsi" w:cstheme="minorHAnsi"/>
                <w:sz w:val="20"/>
                <w:szCs w:val="20"/>
              </w:rPr>
              <w:t xml:space="preserve"> </w:t>
            </w:r>
            <w:r w:rsidRPr="006E5548">
              <w:rPr>
                <w:rFonts w:asciiTheme="minorHAnsi" w:hAnsiTheme="minorHAnsi" w:cstheme="minorHAnsi"/>
                <w:sz w:val="20"/>
                <w:szCs w:val="20"/>
              </w:rPr>
              <w:t>sources available to our members and users</w:t>
            </w:r>
            <w:r>
              <w:rPr>
                <w:rFonts w:asciiTheme="minorHAnsi" w:hAnsiTheme="minorHAnsi" w:cstheme="minorHAnsi"/>
                <w:sz w:val="20"/>
                <w:szCs w:val="20"/>
              </w:rPr>
              <w:t xml:space="preserve"> </w:t>
            </w:r>
            <w:r w:rsidRPr="006E5548">
              <w:rPr>
                <w:rFonts w:asciiTheme="minorHAnsi" w:hAnsiTheme="minorHAnsi" w:cstheme="minorHAnsi"/>
                <w:sz w:val="20"/>
                <w:szCs w:val="20"/>
              </w:rPr>
              <w:t>of Marine Aids to Navigation.</w:t>
            </w:r>
          </w:p>
          <w:p w14:paraId="7A53FA7E" w14:textId="77777777" w:rsidR="006E5548" w:rsidRDefault="006E5548" w:rsidP="006E5548">
            <w:pPr>
              <w:spacing w:before="60" w:after="60"/>
              <w:ind w:left="720"/>
              <w:rPr>
                <w:rFonts w:asciiTheme="minorHAnsi" w:hAnsiTheme="minorHAnsi" w:cstheme="minorHAnsi"/>
                <w:sz w:val="20"/>
                <w:szCs w:val="20"/>
              </w:rPr>
            </w:pPr>
            <w:r>
              <w:rPr>
                <w:rFonts w:asciiTheme="minorHAnsi" w:hAnsiTheme="minorHAnsi" w:cstheme="minorHAnsi"/>
                <w:sz w:val="20"/>
                <w:szCs w:val="20"/>
              </w:rPr>
              <w:t>and</w:t>
            </w:r>
          </w:p>
          <w:p w14:paraId="02BDB913" w14:textId="77777777" w:rsidR="006E5548" w:rsidRPr="006E5548" w:rsidRDefault="006E5548" w:rsidP="006E5548">
            <w:pPr>
              <w:spacing w:before="60" w:after="60"/>
              <w:ind w:left="720"/>
              <w:rPr>
                <w:rFonts w:asciiTheme="minorHAnsi" w:hAnsiTheme="minorHAnsi" w:cstheme="minorHAnsi"/>
                <w:sz w:val="20"/>
                <w:szCs w:val="20"/>
              </w:rPr>
            </w:pPr>
            <w:r w:rsidRPr="006E5548">
              <w:rPr>
                <w:rFonts w:asciiTheme="minorHAnsi" w:hAnsiTheme="minorHAnsi" w:cstheme="minorHAnsi"/>
                <w:sz w:val="20"/>
                <w:szCs w:val="20"/>
              </w:rPr>
              <w:t>I would like to thank the IALA membership for</w:t>
            </w:r>
            <w:r>
              <w:rPr>
                <w:rFonts w:asciiTheme="minorHAnsi" w:hAnsiTheme="minorHAnsi" w:cstheme="minorHAnsi"/>
                <w:sz w:val="20"/>
                <w:szCs w:val="20"/>
              </w:rPr>
              <w:t xml:space="preserve"> </w:t>
            </w:r>
            <w:r w:rsidRPr="006E5548">
              <w:rPr>
                <w:rFonts w:asciiTheme="minorHAnsi" w:hAnsiTheme="minorHAnsi" w:cstheme="minorHAnsi"/>
                <w:sz w:val="20"/>
                <w:szCs w:val="20"/>
              </w:rPr>
              <w:t>helping to produce this 202</w:t>
            </w:r>
            <w:r w:rsidRPr="006E5548">
              <w:rPr>
                <w:rFonts w:asciiTheme="minorHAnsi" w:hAnsiTheme="minorHAnsi" w:cstheme="minorHAnsi"/>
                <w:sz w:val="20"/>
                <w:szCs w:val="20"/>
                <w:highlight w:val="yellow"/>
              </w:rPr>
              <w:t>1</w:t>
            </w:r>
            <w:r w:rsidRPr="006E5548">
              <w:rPr>
                <w:rFonts w:asciiTheme="minorHAnsi" w:hAnsiTheme="minorHAnsi" w:cstheme="minorHAnsi"/>
                <w:strike/>
                <w:sz w:val="20"/>
                <w:szCs w:val="20"/>
                <w:highlight w:val="yellow"/>
              </w:rPr>
              <w:t>0</w:t>
            </w:r>
            <w:r w:rsidRPr="006E5548">
              <w:rPr>
                <w:rFonts w:asciiTheme="minorHAnsi" w:hAnsiTheme="minorHAnsi" w:cstheme="minorHAnsi"/>
                <w:sz w:val="20"/>
                <w:szCs w:val="20"/>
              </w:rPr>
              <w:t xml:space="preserve"> edition of the VTS</w:t>
            </w:r>
            <w:r>
              <w:rPr>
                <w:rFonts w:asciiTheme="minorHAnsi" w:hAnsiTheme="minorHAnsi" w:cstheme="minorHAnsi"/>
                <w:sz w:val="20"/>
                <w:szCs w:val="20"/>
              </w:rPr>
              <w:t xml:space="preserve"> </w:t>
            </w:r>
            <w:r w:rsidRPr="006E5548">
              <w:rPr>
                <w:rFonts w:asciiTheme="minorHAnsi" w:hAnsiTheme="minorHAnsi" w:cstheme="minorHAnsi"/>
                <w:sz w:val="20"/>
                <w:szCs w:val="20"/>
              </w:rPr>
              <w:t>Manual and reflect on the unique nature of IALA</w:t>
            </w:r>
            <w:r>
              <w:rPr>
                <w:rFonts w:asciiTheme="minorHAnsi" w:hAnsiTheme="minorHAnsi" w:cstheme="minorHAnsi"/>
                <w:sz w:val="20"/>
                <w:szCs w:val="20"/>
              </w:rPr>
              <w:t xml:space="preserve"> </w:t>
            </w:r>
            <w:r w:rsidRPr="006E5548">
              <w:rPr>
                <w:rFonts w:asciiTheme="minorHAnsi" w:hAnsiTheme="minorHAnsi" w:cstheme="minorHAnsi"/>
                <w:sz w:val="20"/>
                <w:szCs w:val="20"/>
              </w:rPr>
              <w:t>that allows professionals from around the world</w:t>
            </w:r>
            <w:r>
              <w:rPr>
                <w:rFonts w:asciiTheme="minorHAnsi" w:hAnsiTheme="minorHAnsi" w:cstheme="minorHAnsi"/>
                <w:sz w:val="20"/>
                <w:szCs w:val="20"/>
              </w:rPr>
              <w:t xml:space="preserve"> </w:t>
            </w:r>
            <w:r w:rsidRPr="006E5548">
              <w:rPr>
                <w:rFonts w:asciiTheme="minorHAnsi" w:hAnsiTheme="minorHAnsi" w:cstheme="minorHAnsi"/>
                <w:sz w:val="20"/>
                <w:szCs w:val="20"/>
              </w:rPr>
              <w:t>to contribute their expertise to assist the international</w:t>
            </w:r>
            <w:r>
              <w:rPr>
                <w:rFonts w:asciiTheme="minorHAnsi" w:hAnsiTheme="minorHAnsi" w:cstheme="minorHAnsi"/>
                <w:sz w:val="20"/>
                <w:szCs w:val="20"/>
              </w:rPr>
              <w:t xml:space="preserve"> </w:t>
            </w:r>
            <w:r w:rsidRPr="006E5548">
              <w:rPr>
                <w:rFonts w:asciiTheme="minorHAnsi" w:hAnsiTheme="minorHAnsi" w:cstheme="minorHAnsi"/>
                <w:sz w:val="20"/>
                <w:szCs w:val="20"/>
              </w:rPr>
              <w:t>maritime community in improving and harmonizing</w:t>
            </w:r>
            <w:r>
              <w:rPr>
                <w:rFonts w:asciiTheme="minorHAnsi" w:hAnsiTheme="minorHAnsi" w:cstheme="minorHAnsi"/>
                <w:sz w:val="20"/>
                <w:szCs w:val="20"/>
              </w:rPr>
              <w:t xml:space="preserve"> </w:t>
            </w:r>
            <w:r w:rsidRPr="006E5548">
              <w:rPr>
                <w:rFonts w:asciiTheme="minorHAnsi" w:hAnsiTheme="minorHAnsi" w:cstheme="minorHAnsi"/>
                <w:sz w:val="20"/>
                <w:szCs w:val="20"/>
              </w:rPr>
              <w:t>VTS.</w:t>
            </w:r>
          </w:p>
        </w:tc>
      </w:tr>
      <w:tr w:rsidR="00177619" w:rsidRPr="00D01A00" w14:paraId="39E71731" w14:textId="77777777" w:rsidTr="00177619">
        <w:tc>
          <w:tcPr>
            <w:tcW w:w="2126" w:type="dxa"/>
          </w:tcPr>
          <w:p w14:paraId="7EE36E99" w14:textId="77777777" w:rsidR="00177619" w:rsidRPr="00D01A00" w:rsidRDefault="00177619"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PURPOSE OF THE MANUAL</w:t>
            </w:r>
          </w:p>
        </w:tc>
        <w:tc>
          <w:tcPr>
            <w:tcW w:w="7087" w:type="dxa"/>
          </w:tcPr>
          <w:p w14:paraId="7616DE29" w14:textId="77777777" w:rsidR="001232EE" w:rsidRPr="00603ECB" w:rsidRDefault="001232EE" w:rsidP="007C167D">
            <w:pPr>
              <w:spacing w:before="60" w:after="60"/>
              <w:rPr>
                <w:rFonts w:asciiTheme="minorHAnsi" w:hAnsiTheme="minorHAnsi" w:cstheme="minorHAnsi"/>
                <w:b/>
                <w:sz w:val="20"/>
                <w:szCs w:val="20"/>
              </w:rPr>
            </w:pPr>
            <w:r w:rsidRPr="00603ECB">
              <w:rPr>
                <w:rFonts w:asciiTheme="minorHAnsi" w:hAnsiTheme="minorHAnsi" w:cstheme="minorHAnsi"/>
                <w:b/>
                <w:sz w:val="20"/>
                <w:szCs w:val="20"/>
              </w:rPr>
              <w:t>Page 4</w:t>
            </w:r>
          </w:p>
          <w:p w14:paraId="6655D164" w14:textId="77777777" w:rsidR="00177619" w:rsidRPr="00603ECB" w:rsidRDefault="001232EE" w:rsidP="007C167D">
            <w:pPr>
              <w:spacing w:before="60" w:after="60"/>
              <w:rPr>
                <w:rFonts w:asciiTheme="minorHAnsi" w:hAnsiTheme="minorHAnsi" w:cstheme="minorHAnsi"/>
                <w:sz w:val="20"/>
                <w:szCs w:val="20"/>
              </w:rPr>
            </w:pPr>
            <w:r w:rsidRPr="00603ECB">
              <w:rPr>
                <w:rFonts w:asciiTheme="minorHAnsi" w:hAnsiTheme="minorHAnsi" w:cstheme="minorHAnsi"/>
                <w:sz w:val="20"/>
                <w:szCs w:val="20"/>
              </w:rPr>
              <w:t>P</w:t>
            </w:r>
            <w:r w:rsidR="00177619" w:rsidRPr="00603ECB">
              <w:rPr>
                <w:rFonts w:asciiTheme="minorHAnsi" w:hAnsiTheme="minorHAnsi" w:cstheme="minorHAnsi"/>
                <w:sz w:val="20"/>
                <w:szCs w:val="20"/>
              </w:rPr>
              <w:t>aragraph 1 be amended:</w:t>
            </w:r>
          </w:p>
          <w:p w14:paraId="054EC4F8" w14:textId="77777777" w:rsidR="00177619" w:rsidRPr="00603ECB" w:rsidRDefault="00177619" w:rsidP="00603ECB">
            <w:pPr>
              <w:spacing w:before="60" w:after="60"/>
              <w:ind w:left="720"/>
              <w:rPr>
                <w:rFonts w:asciiTheme="minorHAnsi" w:hAnsiTheme="minorHAnsi" w:cstheme="minorHAnsi"/>
                <w:sz w:val="20"/>
                <w:szCs w:val="20"/>
              </w:rPr>
            </w:pPr>
            <w:r w:rsidRPr="00603ECB">
              <w:rPr>
                <w:rFonts w:asciiTheme="minorHAnsi" w:hAnsiTheme="minorHAnsi" w:cstheme="minorHAnsi"/>
                <w:sz w:val="20"/>
                <w:szCs w:val="20"/>
              </w:rPr>
              <w:t>The purpose of the VTS Manual is to assist Contracting Governments, Competent Authorities and VTS</w:t>
            </w:r>
            <w:r w:rsidR="00CB16F3" w:rsidRPr="00603ECB">
              <w:rPr>
                <w:rFonts w:asciiTheme="minorHAnsi" w:hAnsiTheme="minorHAnsi" w:cstheme="minorHAnsi"/>
                <w:sz w:val="20"/>
                <w:szCs w:val="20"/>
              </w:rPr>
              <w:t xml:space="preserve"> </w:t>
            </w:r>
            <w:r w:rsidRPr="00603ECB">
              <w:rPr>
                <w:rFonts w:asciiTheme="minorHAnsi" w:hAnsiTheme="minorHAnsi" w:cstheme="minorHAnsi"/>
                <w:sz w:val="20"/>
                <w:szCs w:val="20"/>
              </w:rPr>
              <w:t xml:space="preserve">Authorities </w:t>
            </w:r>
            <w:r w:rsidRPr="00603ECB">
              <w:rPr>
                <w:rFonts w:asciiTheme="minorHAnsi" w:hAnsiTheme="minorHAnsi" w:cstheme="minorHAnsi"/>
                <w:strike/>
                <w:sz w:val="20"/>
                <w:szCs w:val="20"/>
              </w:rPr>
              <w:t>in the</w:t>
            </w:r>
            <w:r w:rsidRPr="00603ECB">
              <w:rPr>
                <w:rFonts w:asciiTheme="minorHAnsi" w:hAnsiTheme="minorHAnsi" w:cstheme="minorHAnsi"/>
                <w:sz w:val="20"/>
                <w:szCs w:val="20"/>
              </w:rPr>
              <w:t xml:space="preserve"> harmonizing the delivery of VTS worldwide by providing a comprehensive overview on all aspects relating to the provision of VTS.</w:t>
            </w:r>
          </w:p>
        </w:tc>
      </w:tr>
      <w:tr w:rsidR="00177619" w:rsidRPr="00D01A00" w14:paraId="62600B26" w14:textId="77777777" w:rsidTr="00177619">
        <w:tc>
          <w:tcPr>
            <w:tcW w:w="2126" w:type="dxa"/>
          </w:tcPr>
          <w:p w14:paraId="71717602" w14:textId="77777777" w:rsidR="00177619" w:rsidRPr="00D01A00" w:rsidRDefault="001232EE"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CONTENTS</w:t>
            </w:r>
          </w:p>
          <w:p w14:paraId="28C9284F" w14:textId="77777777" w:rsidR="001232EE" w:rsidRPr="00D01A00" w:rsidRDefault="001232EE" w:rsidP="007C167D">
            <w:pPr>
              <w:spacing w:before="60" w:after="60"/>
              <w:rPr>
                <w:rFonts w:asciiTheme="minorHAnsi" w:hAnsiTheme="minorHAnsi" w:cstheme="minorHAnsi"/>
                <w:sz w:val="20"/>
                <w:szCs w:val="20"/>
              </w:rPr>
            </w:pPr>
          </w:p>
        </w:tc>
        <w:tc>
          <w:tcPr>
            <w:tcW w:w="7087" w:type="dxa"/>
          </w:tcPr>
          <w:p w14:paraId="481C22A9" w14:textId="77777777" w:rsidR="00177619" w:rsidRPr="00D01A00" w:rsidRDefault="001232EE"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Pages 6-8</w:t>
            </w:r>
          </w:p>
          <w:p w14:paraId="7A6A7D91" w14:textId="77777777" w:rsidR="001232EE" w:rsidRPr="00D01A00" w:rsidRDefault="001232EE" w:rsidP="00603ECB">
            <w:pPr>
              <w:spacing w:before="60" w:after="60"/>
              <w:rPr>
                <w:rFonts w:asciiTheme="minorHAnsi" w:hAnsiTheme="minorHAnsi" w:cstheme="minorHAnsi"/>
                <w:sz w:val="20"/>
                <w:szCs w:val="20"/>
              </w:rPr>
            </w:pPr>
            <w:r w:rsidRPr="00D01A00">
              <w:rPr>
                <w:rFonts w:asciiTheme="minorHAnsi" w:hAnsiTheme="minorHAnsi" w:cstheme="minorHAnsi"/>
                <w:sz w:val="20"/>
                <w:szCs w:val="20"/>
              </w:rPr>
              <w:t xml:space="preserve">That </w:t>
            </w:r>
            <w:r w:rsidR="008532F0" w:rsidRPr="00D01A00">
              <w:rPr>
                <w:rFonts w:asciiTheme="minorHAnsi" w:hAnsiTheme="minorHAnsi" w:cstheme="minorHAnsi"/>
                <w:sz w:val="20"/>
                <w:szCs w:val="20"/>
              </w:rPr>
              <w:t xml:space="preserve">consideration </w:t>
            </w:r>
            <w:r w:rsidR="00250DF9" w:rsidRPr="00D01A00">
              <w:rPr>
                <w:rFonts w:asciiTheme="minorHAnsi" w:hAnsiTheme="minorHAnsi" w:cstheme="minorHAnsi"/>
                <w:sz w:val="20"/>
                <w:szCs w:val="20"/>
              </w:rPr>
              <w:t>is</w:t>
            </w:r>
            <w:r w:rsidR="008532F0" w:rsidRPr="00D01A00">
              <w:rPr>
                <w:rFonts w:asciiTheme="minorHAnsi" w:hAnsiTheme="minorHAnsi" w:cstheme="minorHAnsi"/>
                <w:sz w:val="20"/>
                <w:szCs w:val="20"/>
              </w:rPr>
              <w:t xml:space="preserve"> given to where </w:t>
            </w:r>
            <w:r w:rsidRPr="00D01A00">
              <w:rPr>
                <w:rFonts w:asciiTheme="minorHAnsi" w:hAnsiTheme="minorHAnsi" w:cstheme="minorHAnsi"/>
                <w:sz w:val="20"/>
                <w:szCs w:val="20"/>
              </w:rPr>
              <w:t xml:space="preserve">the contents page </w:t>
            </w:r>
            <w:r w:rsidR="008532F0" w:rsidRPr="00D01A00">
              <w:rPr>
                <w:rFonts w:asciiTheme="minorHAnsi" w:hAnsiTheme="minorHAnsi" w:cstheme="minorHAnsi"/>
                <w:sz w:val="20"/>
                <w:szCs w:val="20"/>
              </w:rPr>
              <w:t>refers to a Recommendation or Guideline the</w:t>
            </w:r>
            <w:r w:rsidRPr="00D01A00">
              <w:rPr>
                <w:rFonts w:asciiTheme="minorHAnsi" w:hAnsiTheme="minorHAnsi" w:cstheme="minorHAnsi"/>
                <w:sz w:val="20"/>
                <w:szCs w:val="20"/>
              </w:rPr>
              <w:t xml:space="preserve"> </w:t>
            </w:r>
            <w:r w:rsidR="008532F0" w:rsidRPr="00D01A00">
              <w:rPr>
                <w:rFonts w:asciiTheme="minorHAnsi" w:hAnsiTheme="minorHAnsi" w:cstheme="minorHAnsi"/>
                <w:sz w:val="20"/>
                <w:szCs w:val="20"/>
              </w:rPr>
              <w:t xml:space="preserve">active </w:t>
            </w:r>
            <w:r w:rsidRPr="00D01A00">
              <w:rPr>
                <w:rFonts w:asciiTheme="minorHAnsi" w:hAnsiTheme="minorHAnsi" w:cstheme="minorHAnsi"/>
                <w:sz w:val="20"/>
                <w:szCs w:val="20"/>
              </w:rPr>
              <w:t xml:space="preserve">link </w:t>
            </w:r>
            <w:r w:rsidR="00603ECB">
              <w:rPr>
                <w:rFonts w:asciiTheme="minorHAnsi" w:hAnsiTheme="minorHAnsi" w:cstheme="minorHAnsi"/>
                <w:sz w:val="20"/>
                <w:szCs w:val="20"/>
              </w:rPr>
              <w:t>should be at the ‘</w:t>
            </w:r>
            <w:r w:rsidR="00603ECB" w:rsidRPr="00603ECB">
              <w:rPr>
                <w:rFonts w:asciiTheme="minorHAnsi" w:hAnsiTheme="minorHAnsi" w:cstheme="minorHAnsi"/>
                <w:i/>
                <w:sz w:val="20"/>
                <w:szCs w:val="20"/>
              </w:rPr>
              <w:t>document title’</w:t>
            </w:r>
            <w:r w:rsidR="00603ECB">
              <w:rPr>
                <w:rFonts w:asciiTheme="minorHAnsi" w:hAnsiTheme="minorHAnsi" w:cstheme="minorHAnsi"/>
                <w:sz w:val="20"/>
                <w:szCs w:val="20"/>
              </w:rPr>
              <w:t xml:space="preserve"> rather than the ‘</w:t>
            </w:r>
            <w:r w:rsidR="00603ECB" w:rsidRPr="00603ECB">
              <w:rPr>
                <w:rFonts w:asciiTheme="minorHAnsi" w:hAnsiTheme="minorHAnsi" w:cstheme="minorHAnsi"/>
                <w:i/>
                <w:sz w:val="20"/>
                <w:szCs w:val="20"/>
              </w:rPr>
              <w:t>page number</w:t>
            </w:r>
            <w:r w:rsidR="00603ECB">
              <w:rPr>
                <w:rFonts w:asciiTheme="minorHAnsi" w:hAnsiTheme="minorHAnsi" w:cstheme="minorHAnsi"/>
                <w:sz w:val="20"/>
                <w:szCs w:val="20"/>
              </w:rPr>
              <w:t>’.</w:t>
            </w:r>
          </w:p>
        </w:tc>
      </w:tr>
      <w:tr w:rsidR="00933EC1" w:rsidRPr="00D01A00" w14:paraId="49456565" w14:textId="77777777" w:rsidTr="00177619">
        <w:tc>
          <w:tcPr>
            <w:tcW w:w="2126" w:type="dxa"/>
          </w:tcPr>
          <w:p w14:paraId="1998AB2A" w14:textId="77777777" w:rsidR="00933EC1" w:rsidRDefault="00933EC1" w:rsidP="008541C4">
            <w:pPr>
              <w:spacing w:before="60" w:after="60"/>
              <w:rPr>
                <w:rFonts w:asciiTheme="minorHAnsi" w:hAnsiTheme="minorHAnsi" w:cstheme="minorHAnsi"/>
                <w:b/>
                <w:sz w:val="20"/>
                <w:szCs w:val="20"/>
              </w:rPr>
            </w:pPr>
            <w:r>
              <w:rPr>
                <w:rFonts w:asciiTheme="minorHAnsi" w:hAnsiTheme="minorHAnsi" w:cstheme="minorHAnsi"/>
                <w:b/>
                <w:sz w:val="20"/>
                <w:szCs w:val="20"/>
              </w:rPr>
              <w:t xml:space="preserve">1. </w:t>
            </w:r>
            <w:r w:rsidRPr="00933EC1">
              <w:rPr>
                <w:rFonts w:asciiTheme="minorHAnsi" w:hAnsiTheme="minorHAnsi" w:cstheme="minorHAnsi"/>
                <w:b/>
                <w:sz w:val="20"/>
                <w:szCs w:val="20"/>
              </w:rPr>
              <w:t>INTRODUCTION TO VESSEL</w:t>
            </w:r>
            <w:r w:rsidR="008541C4">
              <w:rPr>
                <w:rFonts w:asciiTheme="minorHAnsi" w:hAnsiTheme="minorHAnsi" w:cstheme="minorHAnsi"/>
                <w:b/>
                <w:sz w:val="20"/>
                <w:szCs w:val="20"/>
              </w:rPr>
              <w:t xml:space="preserve"> </w:t>
            </w:r>
            <w:r w:rsidRPr="00933EC1">
              <w:rPr>
                <w:rFonts w:asciiTheme="minorHAnsi" w:hAnsiTheme="minorHAnsi" w:cstheme="minorHAnsi"/>
                <w:b/>
                <w:sz w:val="20"/>
                <w:szCs w:val="20"/>
              </w:rPr>
              <w:t>TRAFFIC SERVICES (VTS)</w:t>
            </w:r>
          </w:p>
        </w:tc>
        <w:tc>
          <w:tcPr>
            <w:tcW w:w="7087" w:type="dxa"/>
          </w:tcPr>
          <w:p w14:paraId="10EB357D" w14:textId="77777777" w:rsidR="00933EC1" w:rsidRDefault="00933EC1" w:rsidP="007C167D">
            <w:pPr>
              <w:spacing w:before="60" w:after="60"/>
              <w:rPr>
                <w:rFonts w:asciiTheme="minorHAnsi" w:hAnsiTheme="minorHAnsi" w:cstheme="minorHAnsi"/>
                <w:b/>
                <w:sz w:val="20"/>
                <w:szCs w:val="20"/>
              </w:rPr>
            </w:pPr>
            <w:r>
              <w:rPr>
                <w:rFonts w:asciiTheme="minorHAnsi" w:hAnsiTheme="minorHAnsi" w:cstheme="minorHAnsi"/>
                <w:b/>
                <w:sz w:val="20"/>
                <w:szCs w:val="20"/>
              </w:rPr>
              <w:t>Page 10</w:t>
            </w:r>
          </w:p>
          <w:p w14:paraId="2A6FBDF9" w14:textId="77777777" w:rsidR="00933EC1" w:rsidRDefault="00933EC1" w:rsidP="007C167D">
            <w:pPr>
              <w:spacing w:before="60" w:after="60"/>
              <w:rPr>
                <w:rFonts w:asciiTheme="minorHAnsi" w:hAnsiTheme="minorHAnsi" w:cstheme="minorHAnsi"/>
                <w:b/>
                <w:sz w:val="20"/>
                <w:szCs w:val="20"/>
              </w:rPr>
            </w:pPr>
            <w:r w:rsidRPr="00933EC1">
              <w:rPr>
                <w:rFonts w:asciiTheme="minorHAnsi" w:hAnsiTheme="minorHAnsi" w:cstheme="minorHAnsi"/>
                <w:b/>
                <w:sz w:val="20"/>
                <w:szCs w:val="20"/>
              </w:rPr>
              <w:t>1.3. Benefits of VTS</w:t>
            </w:r>
          </w:p>
          <w:p w14:paraId="1BD7D0D3" w14:textId="77777777" w:rsidR="00933EC1" w:rsidRDefault="00933EC1" w:rsidP="007C167D">
            <w:pPr>
              <w:spacing w:before="60" w:after="60"/>
              <w:rPr>
                <w:rFonts w:asciiTheme="minorHAnsi" w:hAnsiTheme="minorHAnsi" w:cstheme="minorHAnsi"/>
                <w:b/>
                <w:sz w:val="20"/>
                <w:szCs w:val="20"/>
              </w:rPr>
            </w:pPr>
            <w:r>
              <w:rPr>
                <w:rFonts w:asciiTheme="minorHAnsi" w:hAnsiTheme="minorHAnsi" w:cstheme="minorHAnsi"/>
                <w:b/>
                <w:sz w:val="20"/>
                <w:szCs w:val="20"/>
              </w:rPr>
              <w:t>Paragraph 4</w:t>
            </w:r>
          </w:p>
          <w:p w14:paraId="4173008D" w14:textId="77777777" w:rsidR="00933EC1" w:rsidRPr="00933EC1" w:rsidRDefault="00933EC1" w:rsidP="007C167D">
            <w:pPr>
              <w:spacing w:before="60" w:after="60"/>
              <w:rPr>
                <w:rFonts w:asciiTheme="minorHAnsi" w:hAnsiTheme="minorHAnsi" w:cstheme="minorHAnsi"/>
                <w:sz w:val="20"/>
                <w:szCs w:val="20"/>
              </w:rPr>
            </w:pPr>
            <w:r w:rsidRPr="00933EC1">
              <w:rPr>
                <w:rFonts w:asciiTheme="minorHAnsi" w:hAnsiTheme="minorHAnsi" w:cstheme="minorHAnsi"/>
                <w:sz w:val="20"/>
                <w:szCs w:val="20"/>
              </w:rPr>
              <w:t>The phrase “</w:t>
            </w:r>
            <w:r w:rsidRPr="00933EC1">
              <w:rPr>
                <w:rFonts w:asciiTheme="minorHAnsi" w:hAnsiTheme="minorHAnsi" w:cstheme="minorHAnsi"/>
                <w:i/>
                <w:sz w:val="20"/>
                <w:szCs w:val="20"/>
              </w:rPr>
              <w:t>standing into danger</w:t>
            </w:r>
            <w:r w:rsidRPr="00933EC1">
              <w:rPr>
                <w:rFonts w:asciiTheme="minorHAnsi" w:hAnsiTheme="minorHAnsi" w:cstheme="minorHAnsi"/>
                <w:sz w:val="20"/>
                <w:szCs w:val="20"/>
              </w:rPr>
              <w:t>” should be replaced with “</w:t>
            </w:r>
            <w:r w:rsidRPr="00933EC1">
              <w:rPr>
                <w:rFonts w:asciiTheme="minorHAnsi" w:hAnsiTheme="minorHAnsi" w:cstheme="minorHAnsi"/>
                <w:i/>
                <w:sz w:val="20"/>
                <w:szCs w:val="20"/>
              </w:rPr>
              <w:t>running into danger</w:t>
            </w:r>
            <w:r w:rsidRPr="00933EC1">
              <w:rPr>
                <w:rFonts w:asciiTheme="minorHAnsi" w:hAnsiTheme="minorHAnsi" w:cstheme="minorHAnsi"/>
                <w:sz w:val="20"/>
                <w:szCs w:val="20"/>
              </w:rPr>
              <w:t>” to align with G1189 and SMCP.</w:t>
            </w:r>
          </w:p>
          <w:p w14:paraId="73E8E927" w14:textId="77777777" w:rsidR="00933EC1" w:rsidRPr="00933EC1" w:rsidRDefault="008541C4" w:rsidP="00933EC1">
            <w:pPr>
              <w:spacing w:before="60" w:after="60"/>
              <w:ind w:left="720"/>
              <w:rPr>
                <w:rFonts w:asciiTheme="minorHAnsi" w:hAnsiTheme="minorHAnsi" w:cstheme="minorHAnsi"/>
                <w:sz w:val="20"/>
                <w:szCs w:val="20"/>
              </w:rPr>
            </w:pPr>
            <w:r>
              <w:rPr>
                <w:rFonts w:asciiTheme="minorHAnsi" w:hAnsiTheme="minorHAnsi" w:cstheme="minorHAnsi"/>
                <w:sz w:val="20"/>
                <w:szCs w:val="20"/>
              </w:rPr>
              <w:t>“</w:t>
            </w:r>
            <w:r w:rsidR="00933EC1" w:rsidRPr="00933EC1">
              <w:rPr>
                <w:rFonts w:asciiTheme="minorHAnsi" w:hAnsiTheme="minorHAnsi" w:cstheme="minorHAnsi"/>
                <w:sz w:val="20"/>
                <w:szCs w:val="20"/>
              </w:rPr>
              <w:t xml:space="preserve">Unlike other marine aids to navigation, VTS, being active, has the capability to interact and influence the decision-making process on board the vessel. For example, VTS might detect the development of a vessel </w:t>
            </w:r>
            <w:r w:rsidR="00933EC1" w:rsidRPr="00933EC1">
              <w:rPr>
                <w:rFonts w:asciiTheme="minorHAnsi" w:hAnsiTheme="minorHAnsi" w:cstheme="minorHAnsi"/>
                <w:strike/>
                <w:sz w:val="20"/>
                <w:szCs w:val="20"/>
                <w:highlight w:val="yellow"/>
              </w:rPr>
              <w:t>standing</w:t>
            </w:r>
            <w:r w:rsidR="00933EC1" w:rsidRPr="00933EC1">
              <w:rPr>
                <w:rFonts w:asciiTheme="minorHAnsi" w:hAnsiTheme="minorHAnsi" w:cstheme="minorHAnsi"/>
                <w:sz w:val="20"/>
                <w:szCs w:val="20"/>
                <w:highlight w:val="yellow"/>
              </w:rPr>
              <w:t xml:space="preserve"> running</w:t>
            </w:r>
            <w:r w:rsidR="00933EC1">
              <w:rPr>
                <w:rFonts w:asciiTheme="minorHAnsi" w:hAnsiTheme="minorHAnsi" w:cstheme="minorHAnsi"/>
                <w:sz w:val="20"/>
                <w:szCs w:val="20"/>
              </w:rPr>
              <w:t xml:space="preserve"> </w:t>
            </w:r>
            <w:r w:rsidR="00933EC1" w:rsidRPr="00933EC1">
              <w:rPr>
                <w:rFonts w:asciiTheme="minorHAnsi" w:hAnsiTheme="minorHAnsi" w:cstheme="minorHAnsi"/>
                <w:sz w:val="20"/>
                <w:szCs w:val="20"/>
              </w:rPr>
              <w:t>into danger, and can thus alert such vessels accordingly. As the majority of maritime accidents can be attributed to human factors, the involvement of VTS, and interaction with it, can provide a significant additional safeguard.</w:t>
            </w:r>
            <w:r>
              <w:rPr>
                <w:rFonts w:asciiTheme="minorHAnsi" w:hAnsiTheme="minorHAnsi" w:cstheme="minorHAnsi"/>
                <w:sz w:val="20"/>
                <w:szCs w:val="20"/>
              </w:rPr>
              <w:t>”</w:t>
            </w:r>
          </w:p>
        </w:tc>
      </w:tr>
      <w:tr w:rsidR="00B920B7" w:rsidRPr="00D01A00" w14:paraId="1721FF44" w14:textId="77777777" w:rsidTr="00177619">
        <w:tc>
          <w:tcPr>
            <w:tcW w:w="2126" w:type="dxa"/>
          </w:tcPr>
          <w:p w14:paraId="064FA0A6" w14:textId="77777777" w:rsidR="00B920B7" w:rsidRPr="00D01A00" w:rsidRDefault="00B920B7"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2 - 15</w:t>
            </w:r>
          </w:p>
        </w:tc>
        <w:tc>
          <w:tcPr>
            <w:tcW w:w="7087" w:type="dxa"/>
          </w:tcPr>
          <w:p w14:paraId="37D2A253" w14:textId="77777777" w:rsidR="00B920B7" w:rsidRPr="00D01A00" w:rsidRDefault="00B920B7"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Pages 13-33</w:t>
            </w:r>
          </w:p>
          <w:p w14:paraId="26AA0F76" w14:textId="77777777" w:rsidR="007E1985" w:rsidRPr="00D01A00" w:rsidRDefault="007E1985" w:rsidP="007C167D">
            <w:pPr>
              <w:spacing w:before="60" w:after="60"/>
              <w:rPr>
                <w:rFonts w:asciiTheme="minorHAnsi" w:hAnsiTheme="minorHAnsi" w:cstheme="minorHAnsi"/>
                <w:sz w:val="20"/>
                <w:szCs w:val="20"/>
              </w:rPr>
            </w:pPr>
            <w:r w:rsidRPr="00D01A00">
              <w:rPr>
                <w:rFonts w:asciiTheme="minorHAnsi" w:hAnsiTheme="minorHAnsi" w:cstheme="minorHAnsi"/>
                <w:sz w:val="20"/>
                <w:szCs w:val="20"/>
              </w:rPr>
              <w:t xml:space="preserve">That the use of the “arrow” associated with links to a Recommendation, Guideline or Model Course is discontinued.  </w:t>
            </w:r>
          </w:p>
          <w:p w14:paraId="651FFC61" w14:textId="77777777" w:rsidR="00B920B7" w:rsidRPr="00D01A00" w:rsidRDefault="007E1985" w:rsidP="000338E6">
            <w:pPr>
              <w:spacing w:before="60" w:after="60"/>
              <w:rPr>
                <w:rFonts w:asciiTheme="minorHAnsi" w:hAnsiTheme="minorHAnsi" w:cstheme="minorHAnsi"/>
                <w:b/>
                <w:sz w:val="20"/>
                <w:szCs w:val="20"/>
              </w:rPr>
            </w:pPr>
            <w:r w:rsidRPr="00D01A00">
              <w:rPr>
                <w:rFonts w:asciiTheme="minorHAnsi" w:hAnsiTheme="minorHAnsi" w:cstheme="minorHAnsi"/>
                <w:sz w:val="20"/>
                <w:szCs w:val="20"/>
              </w:rPr>
              <w:t xml:space="preserve">Currently </w:t>
            </w:r>
            <w:r w:rsidR="000338E6">
              <w:rPr>
                <w:rFonts w:asciiTheme="minorHAnsi" w:hAnsiTheme="minorHAnsi" w:cstheme="minorHAnsi"/>
                <w:sz w:val="20"/>
                <w:szCs w:val="20"/>
              </w:rPr>
              <w:t>the use of “arrows”</w:t>
            </w:r>
            <w:r w:rsidRPr="00D01A00">
              <w:rPr>
                <w:rFonts w:asciiTheme="minorHAnsi" w:hAnsiTheme="minorHAnsi" w:cstheme="minorHAnsi"/>
                <w:sz w:val="20"/>
                <w:szCs w:val="20"/>
              </w:rPr>
              <w:t xml:space="preserve"> is </w:t>
            </w:r>
            <w:r w:rsidR="00B920B7" w:rsidRPr="00D01A00">
              <w:rPr>
                <w:rFonts w:asciiTheme="minorHAnsi" w:hAnsiTheme="minorHAnsi" w:cstheme="minorHAnsi"/>
                <w:sz w:val="20"/>
                <w:szCs w:val="20"/>
              </w:rPr>
              <w:t>inconsistent</w:t>
            </w:r>
            <w:r w:rsidRPr="00D01A00">
              <w:rPr>
                <w:rFonts w:asciiTheme="minorHAnsi" w:hAnsiTheme="minorHAnsi" w:cstheme="minorHAnsi"/>
                <w:sz w:val="20"/>
                <w:szCs w:val="20"/>
              </w:rPr>
              <w:t>ly</w:t>
            </w:r>
            <w:r w:rsidR="00B920B7" w:rsidRPr="00D01A00">
              <w:rPr>
                <w:rFonts w:asciiTheme="minorHAnsi" w:hAnsiTheme="minorHAnsi" w:cstheme="minorHAnsi"/>
                <w:sz w:val="20"/>
                <w:szCs w:val="20"/>
              </w:rPr>
              <w:t xml:space="preserve"> </w:t>
            </w:r>
            <w:r w:rsidR="000338E6" w:rsidRPr="00D01A00">
              <w:rPr>
                <w:rFonts w:asciiTheme="minorHAnsi" w:hAnsiTheme="minorHAnsi" w:cstheme="minorHAnsi"/>
                <w:sz w:val="20"/>
                <w:szCs w:val="20"/>
              </w:rPr>
              <w:t xml:space="preserve">used </w:t>
            </w:r>
            <w:r w:rsidR="000338E6">
              <w:rPr>
                <w:rFonts w:asciiTheme="minorHAnsi" w:hAnsiTheme="minorHAnsi" w:cstheme="minorHAnsi"/>
                <w:sz w:val="20"/>
                <w:szCs w:val="20"/>
              </w:rPr>
              <w:t xml:space="preserve">in the document </w:t>
            </w:r>
            <w:r w:rsidR="00B920B7" w:rsidRPr="00D01A00">
              <w:rPr>
                <w:rFonts w:asciiTheme="minorHAnsi" w:hAnsiTheme="minorHAnsi" w:cstheme="minorHAnsi"/>
                <w:sz w:val="20"/>
                <w:szCs w:val="20"/>
              </w:rPr>
              <w:t>(For example, see link</w:t>
            </w:r>
            <w:r w:rsidRPr="00D01A00">
              <w:rPr>
                <w:rFonts w:asciiTheme="minorHAnsi" w:hAnsiTheme="minorHAnsi" w:cstheme="minorHAnsi"/>
                <w:sz w:val="20"/>
                <w:szCs w:val="20"/>
              </w:rPr>
              <w:t>s</w:t>
            </w:r>
            <w:r w:rsidR="00B920B7" w:rsidRPr="00D01A00">
              <w:rPr>
                <w:rFonts w:asciiTheme="minorHAnsi" w:hAnsiTheme="minorHAnsi" w:cstheme="minorHAnsi"/>
                <w:sz w:val="20"/>
                <w:szCs w:val="20"/>
              </w:rPr>
              <w:t xml:space="preserve"> under 3.3 </w:t>
            </w:r>
            <w:r w:rsidRPr="00D01A00">
              <w:rPr>
                <w:rFonts w:asciiTheme="minorHAnsi" w:hAnsiTheme="minorHAnsi" w:cstheme="minorHAnsi"/>
                <w:sz w:val="20"/>
                <w:szCs w:val="20"/>
              </w:rPr>
              <w:t>and</w:t>
            </w:r>
            <w:r w:rsidR="00B920B7" w:rsidRPr="00D01A00">
              <w:rPr>
                <w:rFonts w:asciiTheme="minorHAnsi" w:hAnsiTheme="minorHAnsi" w:cstheme="minorHAnsi"/>
                <w:sz w:val="20"/>
                <w:szCs w:val="20"/>
              </w:rPr>
              <w:t xml:space="preserve"> 3.4)</w:t>
            </w:r>
            <w:r w:rsidR="00B920B7" w:rsidRPr="00D01A00">
              <w:rPr>
                <w:rFonts w:asciiTheme="minorHAnsi" w:hAnsiTheme="minorHAnsi" w:cstheme="minorHAnsi"/>
                <w:b/>
                <w:sz w:val="20"/>
                <w:szCs w:val="20"/>
              </w:rPr>
              <w:t>.</w:t>
            </w:r>
          </w:p>
        </w:tc>
      </w:tr>
      <w:tr w:rsidR="00177619" w:rsidRPr="00D01A00" w14:paraId="5392A99A" w14:textId="77777777" w:rsidTr="00177619">
        <w:tc>
          <w:tcPr>
            <w:tcW w:w="2126" w:type="dxa"/>
          </w:tcPr>
          <w:p w14:paraId="0E4A8802" w14:textId="77777777" w:rsidR="00177619" w:rsidRPr="00933EC1" w:rsidRDefault="001232EE" w:rsidP="005C5784">
            <w:pPr>
              <w:pStyle w:val="ListParagraph"/>
              <w:numPr>
                <w:ilvl w:val="0"/>
                <w:numId w:val="22"/>
              </w:numPr>
              <w:spacing w:before="60" w:after="60"/>
              <w:ind w:left="318"/>
              <w:rPr>
                <w:rFonts w:asciiTheme="minorHAnsi" w:hAnsiTheme="minorHAnsi" w:cstheme="minorHAnsi"/>
                <w:b/>
                <w:sz w:val="20"/>
                <w:szCs w:val="20"/>
              </w:rPr>
            </w:pPr>
            <w:r w:rsidRPr="00933EC1">
              <w:rPr>
                <w:rFonts w:asciiTheme="minorHAnsi" w:hAnsiTheme="minorHAnsi" w:cstheme="minorHAnsi"/>
                <w:b/>
                <w:sz w:val="20"/>
                <w:szCs w:val="20"/>
              </w:rPr>
              <w:t>REGULATORY AND LEGAL FRAMEWORK</w:t>
            </w:r>
          </w:p>
        </w:tc>
        <w:tc>
          <w:tcPr>
            <w:tcW w:w="7087" w:type="dxa"/>
          </w:tcPr>
          <w:p w14:paraId="5C505FF5" w14:textId="77777777" w:rsidR="001232EE" w:rsidRDefault="001232EE"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Page 14</w:t>
            </w:r>
          </w:p>
          <w:p w14:paraId="127E32CB" w14:textId="77777777" w:rsidR="002703DE" w:rsidRPr="00D01A00" w:rsidRDefault="002703DE" w:rsidP="007C167D">
            <w:pPr>
              <w:spacing w:before="60" w:after="60"/>
              <w:rPr>
                <w:rFonts w:asciiTheme="minorHAnsi" w:hAnsiTheme="minorHAnsi" w:cstheme="minorHAnsi"/>
                <w:b/>
                <w:sz w:val="20"/>
                <w:szCs w:val="20"/>
              </w:rPr>
            </w:pPr>
            <w:r>
              <w:rPr>
                <w:rFonts w:asciiTheme="minorHAnsi" w:hAnsiTheme="minorHAnsi" w:cstheme="minorHAnsi"/>
                <w:b/>
                <w:sz w:val="20"/>
                <w:szCs w:val="20"/>
              </w:rPr>
              <w:t>Section 2.4.4</w:t>
            </w:r>
            <w:r w:rsidR="00F42434">
              <w:rPr>
                <w:rFonts w:asciiTheme="minorHAnsi" w:hAnsiTheme="minorHAnsi" w:cstheme="minorHAnsi"/>
                <w:b/>
                <w:sz w:val="20"/>
                <w:szCs w:val="20"/>
              </w:rPr>
              <w:t xml:space="preserve"> </w:t>
            </w:r>
            <w:r w:rsidR="00F42434" w:rsidRPr="00F42434">
              <w:rPr>
                <w:rFonts w:asciiTheme="minorHAnsi" w:hAnsiTheme="minorHAnsi" w:cstheme="minorHAnsi"/>
                <w:b/>
                <w:sz w:val="20"/>
                <w:szCs w:val="20"/>
              </w:rPr>
              <w:t>Documentation Relating to VTS</w:t>
            </w:r>
          </w:p>
          <w:p w14:paraId="0E6F41BB" w14:textId="77777777" w:rsidR="001232EE" w:rsidRPr="00D01A00" w:rsidRDefault="001232EE" w:rsidP="007C167D">
            <w:pPr>
              <w:spacing w:before="60" w:after="60"/>
              <w:rPr>
                <w:rFonts w:asciiTheme="minorHAnsi" w:hAnsiTheme="minorHAnsi" w:cstheme="minorHAnsi"/>
                <w:sz w:val="20"/>
                <w:szCs w:val="20"/>
              </w:rPr>
            </w:pPr>
            <w:r w:rsidRPr="00D01A00">
              <w:rPr>
                <w:rFonts w:asciiTheme="minorHAnsi" w:hAnsiTheme="minorHAnsi" w:cstheme="minorHAnsi"/>
                <w:sz w:val="20"/>
                <w:szCs w:val="20"/>
              </w:rPr>
              <w:t xml:space="preserve">The link under 2.4.4 is to IALA Standard 1040 rather than the </w:t>
            </w:r>
            <w:r w:rsidR="00B521C4" w:rsidRPr="00D01A00">
              <w:rPr>
                <w:rFonts w:asciiTheme="minorHAnsi" w:hAnsiTheme="minorHAnsi" w:cstheme="minorHAnsi"/>
                <w:sz w:val="20"/>
                <w:szCs w:val="20"/>
              </w:rPr>
              <w:t>“</w:t>
            </w:r>
            <w:r w:rsidR="00B521C4" w:rsidRPr="00D01A00">
              <w:rPr>
                <w:rFonts w:asciiTheme="minorHAnsi" w:hAnsiTheme="minorHAnsi" w:cstheme="minorHAnsi"/>
                <w:i/>
                <w:sz w:val="20"/>
                <w:szCs w:val="20"/>
              </w:rPr>
              <w:t>IALA Reference List – Standard Documentation Relating to VTS</w:t>
            </w:r>
            <w:r w:rsidR="00B521C4" w:rsidRPr="00D01A00">
              <w:rPr>
                <w:rFonts w:asciiTheme="minorHAnsi" w:hAnsiTheme="minorHAnsi" w:cstheme="minorHAnsi"/>
                <w:sz w:val="20"/>
                <w:szCs w:val="20"/>
              </w:rPr>
              <w:t>”</w:t>
            </w:r>
            <w:r w:rsidRPr="00D01A00">
              <w:rPr>
                <w:rFonts w:asciiTheme="minorHAnsi" w:hAnsiTheme="minorHAnsi" w:cstheme="minorHAnsi"/>
                <w:sz w:val="20"/>
                <w:szCs w:val="20"/>
              </w:rPr>
              <w:t>.</w:t>
            </w:r>
          </w:p>
          <w:p w14:paraId="5D396E4F" w14:textId="77777777" w:rsidR="000338E6" w:rsidRDefault="002703DE" w:rsidP="007C167D">
            <w:pPr>
              <w:spacing w:before="60" w:after="60"/>
              <w:rPr>
                <w:rFonts w:asciiTheme="minorHAnsi" w:hAnsiTheme="minorHAnsi" w:cstheme="minorHAnsi"/>
                <w:sz w:val="20"/>
                <w:szCs w:val="20"/>
              </w:rPr>
            </w:pPr>
            <w:r>
              <w:rPr>
                <w:rFonts w:asciiTheme="minorHAnsi" w:hAnsiTheme="minorHAnsi" w:cstheme="minorHAnsi"/>
                <w:sz w:val="20"/>
                <w:szCs w:val="20"/>
              </w:rPr>
              <w:t>It is recommended that</w:t>
            </w:r>
            <w:r w:rsidR="000338E6">
              <w:rPr>
                <w:rFonts w:asciiTheme="minorHAnsi" w:hAnsiTheme="minorHAnsi" w:cstheme="minorHAnsi"/>
                <w:sz w:val="20"/>
                <w:szCs w:val="20"/>
              </w:rPr>
              <w:t>:</w:t>
            </w:r>
          </w:p>
          <w:p w14:paraId="7F49C28F" w14:textId="77777777" w:rsidR="000338E6" w:rsidRDefault="002703DE" w:rsidP="005C5784">
            <w:pPr>
              <w:pStyle w:val="ListParagraph"/>
              <w:numPr>
                <w:ilvl w:val="0"/>
                <w:numId w:val="21"/>
              </w:numPr>
              <w:spacing w:before="60" w:after="60"/>
              <w:ind w:left="357" w:hanging="357"/>
              <w:contextualSpacing w:val="0"/>
              <w:rPr>
                <w:rFonts w:asciiTheme="minorHAnsi" w:hAnsiTheme="minorHAnsi" w:cstheme="minorHAnsi"/>
                <w:sz w:val="20"/>
                <w:szCs w:val="20"/>
              </w:rPr>
            </w:pPr>
            <w:r w:rsidRPr="000338E6">
              <w:rPr>
                <w:rFonts w:asciiTheme="minorHAnsi" w:hAnsiTheme="minorHAnsi" w:cstheme="minorHAnsi"/>
                <w:sz w:val="20"/>
                <w:szCs w:val="20"/>
              </w:rPr>
              <w:lastRenderedPageBreak/>
              <w:t>t</w:t>
            </w:r>
            <w:r w:rsidR="00B521C4" w:rsidRPr="000338E6">
              <w:rPr>
                <w:rFonts w:asciiTheme="minorHAnsi" w:hAnsiTheme="minorHAnsi" w:cstheme="minorHAnsi"/>
                <w:sz w:val="20"/>
                <w:szCs w:val="20"/>
              </w:rPr>
              <w:t>he text in 2.4.4 to be amended to reference what is currently the “</w:t>
            </w:r>
            <w:r w:rsidR="00B521C4" w:rsidRPr="000338E6">
              <w:rPr>
                <w:rFonts w:asciiTheme="minorHAnsi" w:hAnsiTheme="minorHAnsi" w:cstheme="minorHAnsi"/>
                <w:i/>
                <w:sz w:val="20"/>
                <w:szCs w:val="20"/>
              </w:rPr>
              <w:t>IALA Reference List – Standard Documentation Relating to VTS”</w:t>
            </w:r>
            <w:r w:rsidR="000338E6">
              <w:rPr>
                <w:rFonts w:asciiTheme="minorHAnsi" w:hAnsiTheme="minorHAnsi" w:cstheme="minorHAnsi"/>
                <w:i/>
                <w:sz w:val="20"/>
                <w:szCs w:val="20"/>
              </w:rPr>
              <w:t>;</w:t>
            </w:r>
            <w:r w:rsidR="00B920B7" w:rsidRPr="000338E6">
              <w:rPr>
                <w:rFonts w:asciiTheme="minorHAnsi" w:hAnsiTheme="minorHAnsi" w:cstheme="minorHAnsi"/>
                <w:sz w:val="20"/>
                <w:szCs w:val="20"/>
              </w:rPr>
              <w:t xml:space="preserve"> and</w:t>
            </w:r>
          </w:p>
          <w:p w14:paraId="4BB9DD70" w14:textId="77777777" w:rsidR="00B521C4" w:rsidRDefault="000338E6" w:rsidP="005C5784">
            <w:pPr>
              <w:pStyle w:val="ListParagraph"/>
              <w:numPr>
                <w:ilvl w:val="0"/>
                <w:numId w:val="21"/>
              </w:numPr>
              <w:spacing w:before="60" w:after="60"/>
              <w:ind w:left="357" w:hanging="357"/>
              <w:contextualSpacing w:val="0"/>
              <w:rPr>
                <w:rFonts w:asciiTheme="minorHAnsi" w:hAnsiTheme="minorHAnsi" w:cstheme="minorHAnsi"/>
                <w:sz w:val="20"/>
                <w:szCs w:val="20"/>
              </w:rPr>
            </w:pPr>
            <w:r>
              <w:rPr>
                <w:rFonts w:asciiTheme="minorHAnsi" w:hAnsiTheme="minorHAnsi" w:cstheme="minorHAnsi"/>
                <w:sz w:val="20"/>
                <w:szCs w:val="20"/>
              </w:rPr>
              <w:t>The contents currently in the “</w:t>
            </w:r>
            <w:r w:rsidRPr="000338E6">
              <w:rPr>
                <w:rFonts w:asciiTheme="minorHAnsi" w:hAnsiTheme="minorHAnsi" w:cstheme="minorHAnsi"/>
                <w:i/>
                <w:sz w:val="20"/>
                <w:szCs w:val="20"/>
              </w:rPr>
              <w:t>Reference List</w:t>
            </w:r>
            <w:r>
              <w:rPr>
                <w:rFonts w:asciiTheme="minorHAnsi" w:hAnsiTheme="minorHAnsi" w:cstheme="minorHAnsi"/>
                <w:sz w:val="20"/>
                <w:szCs w:val="20"/>
              </w:rPr>
              <w:t xml:space="preserve">” </w:t>
            </w:r>
            <w:r w:rsidR="002703DE" w:rsidRPr="000338E6">
              <w:rPr>
                <w:rFonts w:asciiTheme="minorHAnsi" w:hAnsiTheme="minorHAnsi" w:cstheme="minorHAnsi"/>
                <w:sz w:val="20"/>
                <w:szCs w:val="20"/>
              </w:rPr>
              <w:t>is</w:t>
            </w:r>
            <w:r w:rsidR="00B920B7" w:rsidRPr="000338E6">
              <w:rPr>
                <w:rFonts w:asciiTheme="minorHAnsi" w:hAnsiTheme="minorHAnsi" w:cstheme="minorHAnsi"/>
                <w:sz w:val="20"/>
                <w:szCs w:val="20"/>
              </w:rPr>
              <w:t xml:space="preserve"> provided as an Annex in the Manual</w:t>
            </w:r>
            <w:r w:rsidR="002703DE" w:rsidRPr="000338E6">
              <w:rPr>
                <w:rFonts w:asciiTheme="minorHAnsi" w:hAnsiTheme="minorHAnsi" w:cstheme="minorHAnsi"/>
                <w:sz w:val="20"/>
                <w:szCs w:val="20"/>
              </w:rPr>
              <w:t xml:space="preserve"> (See </w:t>
            </w:r>
            <w:r w:rsidR="00820978">
              <w:rPr>
                <w:rFonts w:asciiTheme="minorHAnsi" w:hAnsiTheme="minorHAnsi" w:cstheme="minorHAnsi"/>
                <w:sz w:val="20"/>
                <w:szCs w:val="20"/>
              </w:rPr>
              <w:t>Annex</w:t>
            </w:r>
            <w:r w:rsidR="002703DE" w:rsidRPr="000338E6">
              <w:rPr>
                <w:rFonts w:asciiTheme="minorHAnsi" w:hAnsiTheme="minorHAnsi" w:cstheme="minorHAnsi"/>
                <w:sz w:val="20"/>
                <w:szCs w:val="20"/>
              </w:rPr>
              <w:t xml:space="preserve"> 1)</w:t>
            </w:r>
            <w:r>
              <w:rPr>
                <w:rFonts w:asciiTheme="minorHAnsi" w:hAnsiTheme="minorHAnsi" w:cstheme="minorHAnsi"/>
                <w:sz w:val="20"/>
                <w:szCs w:val="20"/>
              </w:rPr>
              <w:t>.</w:t>
            </w:r>
          </w:p>
          <w:p w14:paraId="3470E456" w14:textId="77777777" w:rsidR="000338E6" w:rsidRPr="000338E6" w:rsidRDefault="000338E6" w:rsidP="000338E6">
            <w:pPr>
              <w:spacing w:before="60" w:after="60"/>
              <w:rPr>
                <w:rFonts w:asciiTheme="minorHAnsi" w:hAnsiTheme="minorHAnsi" w:cstheme="minorHAnsi"/>
                <w:sz w:val="20"/>
                <w:szCs w:val="20"/>
              </w:rPr>
            </w:pPr>
            <w:r>
              <w:rPr>
                <w:rFonts w:asciiTheme="minorHAnsi" w:hAnsiTheme="minorHAnsi" w:cstheme="minorHAnsi"/>
                <w:sz w:val="20"/>
                <w:szCs w:val="20"/>
              </w:rPr>
              <w:t>Recommended text is:</w:t>
            </w:r>
          </w:p>
          <w:p w14:paraId="69F47821" w14:textId="77777777" w:rsidR="00B521C4" w:rsidRPr="00D01A00" w:rsidRDefault="00B521C4" w:rsidP="007C167D">
            <w:pPr>
              <w:autoSpaceDE w:val="0"/>
              <w:autoSpaceDN w:val="0"/>
              <w:adjustRightInd w:val="0"/>
              <w:spacing w:before="60" w:after="60"/>
              <w:ind w:left="720"/>
              <w:rPr>
                <w:rFonts w:asciiTheme="minorHAnsi" w:hAnsiTheme="minorHAnsi" w:cs="HelveticaNeue-Bold"/>
                <w:b/>
                <w:bCs/>
                <w:color w:val="477EC1"/>
                <w:sz w:val="20"/>
                <w:szCs w:val="20"/>
                <w:lang w:val="en-AU"/>
              </w:rPr>
            </w:pPr>
            <w:r w:rsidRPr="00D01A00">
              <w:rPr>
                <w:rFonts w:asciiTheme="minorHAnsi" w:hAnsiTheme="minorHAnsi" w:cs="HelveticaNeue-Bold"/>
                <w:b/>
                <w:bCs/>
                <w:color w:val="477EC1"/>
                <w:sz w:val="20"/>
                <w:szCs w:val="20"/>
                <w:lang w:val="en-AU"/>
              </w:rPr>
              <w:t>2.4.4. Documentation Relating to VTS</w:t>
            </w:r>
          </w:p>
          <w:p w14:paraId="62B16F5D" w14:textId="77777777" w:rsidR="00177619" w:rsidRPr="00D01A00" w:rsidRDefault="00B521C4" w:rsidP="007C167D">
            <w:pPr>
              <w:autoSpaceDE w:val="0"/>
              <w:autoSpaceDN w:val="0"/>
              <w:adjustRightInd w:val="0"/>
              <w:spacing w:before="60" w:after="60"/>
              <w:ind w:left="720"/>
              <w:rPr>
                <w:rFonts w:asciiTheme="minorHAnsi" w:hAnsiTheme="minorHAnsi" w:cs="HelveticaNeue-Roman"/>
                <w:sz w:val="20"/>
                <w:szCs w:val="20"/>
                <w:lang w:val="en-AU"/>
              </w:rPr>
            </w:pPr>
            <w:r w:rsidRPr="00D01A00">
              <w:rPr>
                <w:rFonts w:asciiTheme="minorHAnsi" w:hAnsiTheme="minorHAnsi" w:cs="HelveticaNeue-Roman"/>
                <w:sz w:val="20"/>
                <w:szCs w:val="20"/>
                <w:lang w:val="en-AU"/>
              </w:rPr>
              <w:t xml:space="preserve">A reference list of the Standards, Recommendations, Guidelines and Model Courses specifically related to </w:t>
            </w:r>
            <w:r w:rsidRPr="00D01A00">
              <w:rPr>
                <w:rFonts w:asciiTheme="minorHAnsi" w:hAnsiTheme="minorHAnsi" w:cs="HelveticaNeue-Roman"/>
                <w:strike/>
                <w:sz w:val="20"/>
                <w:szCs w:val="20"/>
                <w:lang w:val="en-AU"/>
              </w:rPr>
              <w:t>the development, implementation and operation of</w:t>
            </w:r>
            <w:r w:rsidRPr="00D01A00">
              <w:rPr>
                <w:rFonts w:asciiTheme="minorHAnsi" w:hAnsiTheme="minorHAnsi" w:cs="HelveticaNeue-Roman"/>
                <w:sz w:val="20"/>
                <w:szCs w:val="20"/>
                <w:lang w:val="en-AU"/>
              </w:rPr>
              <w:t xml:space="preserve"> VTS is </w:t>
            </w:r>
            <w:r w:rsidRPr="001072DB">
              <w:rPr>
                <w:rFonts w:asciiTheme="minorHAnsi" w:hAnsiTheme="minorHAnsi" w:cs="HelveticaNeue-Roman"/>
                <w:strike/>
                <w:sz w:val="20"/>
                <w:szCs w:val="20"/>
                <w:highlight w:val="yellow"/>
                <w:lang w:val="en-AU"/>
              </w:rPr>
              <w:t xml:space="preserve">available at </w:t>
            </w:r>
            <w:hyperlink r:id="rId15" w:history="1">
              <w:r w:rsidRPr="001072DB">
                <w:rPr>
                  <w:rStyle w:val="Hyperlink"/>
                  <w:rFonts w:asciiTheme="minorHAnsi" w:hAnsiTheme="minorHAnsi" w:cs="HelveticaNeue"/>
                  <w:strike/>
                  <w:sz w:val="20"/>
                  <w:szCs w:val="20"/>
                  <w:highlight w:val="yellow"/>
                  <w:lang w:val="en-AU"/>
                </w:rPr>
                <w:t>https://www.iala-aism.org/product/s1040-vessel-traffic-services/</w:t>
              </w:r>
            </w:hyperlink>
            <w:r w:rsidR="00D01A00" w:rsidRPr="001072DB">
              <w:rPr>
                <w:rStyle w:val="Hyperlink"/>
                <w:rFonts w:asciiTheme="minorHAnsi" w:hAnsiTheme="minorHAnsi" w:cs="HelveticaNeue"/>
                <w:strike/>
                <w:sz w:val="20"/>
                <w:szCs w:val="20"/>
                <w:highlight w:val="yellow"/>
                <w:lang w:val="en-AU"/>
              </w:rPr>
              <w:t xml:space="preserve"> </w:t>
            </w:r>
            <w:r w:rsidR="00D01A00" w:rsidRPr="001072DB">
              <w:rPr>
                <w:rFonts w:asciiTheme="minorHAnsi" w:hAnsiTheme="minorHAnsi" w:cs="HelveticaNeue"/>
                <w:sz w:val="20"/>
                <w:szCs w:val="20"/>
                <w:highlight w:val="yellow"/>
                <w:lang w:val="en-AU"/>
              </w:rPr>
              <w:t>at Annex</w:t>
            </w:r>
            <w:r w:rsidR="00D01A00" w:rsidRPr="009A65CA">
              <w:rPr>
                <w:rFonts w:asciiTheme="minorHAnsi" w:hAnsiTheme="minorHAnsi" w:cs="HelveticaNeue"/>
                <w:sz w:val="20"/>
                <w:szCs w:val="20"/>
                <w:highlight w:val="yellow"/>
                <w:lang w:val="en-AU"/>
              </w:rPr>
              <w:t xml:space="preserve"> </w:t>
            </w:r>
            <w:r w:rsidR="009A65CA" w:rsidRPr="009A65CA">
              <w:rPr>
                <w:rFonts w:asciiTheme="minorHAnsi" w:hAnsiTheme="minorHAnsi" w:cs="HelveticaNeue"/>
                <w:sz w:val="20"/>
                <w:szCs w:val="20"/>
                <w:highlight w:val="yellow"/>
                <w:lang w:val="en-AU"/>
              </w:rPr>
              <w:t>3</w:t>
            </w:r>
            <w:r w:rsidRPr="00D01A00">
              <w:rPr>
                <w:rFonts w:asciiTheme="minorHAnsi" w:hAnsiTheme="minorHAnsi" w:cs="HelveticaNeue-Roman"/>
                <w:sz w:val="20"/>
                <w:szCs w:val="20"/>
                <w:lang w:val="en-AU"/>
              </w:rPr>
              <w:t>.</w:t>
            </w:r>
          </w:p>
          <w:p w14:paraId="4C0A39C5" w14:textId="77777777" w:rsidR="002703DE" w:rsidRDefault="002703DE" w:rsidP="002F72D6">
            <w:pPr>
              <w:autoSpaceDE w:val="0"/>
              <w:autoSpaceDN w:val="0"/>
              <w:adjustRightInd w:val="0"/>
              <w:spacing w:before="60" w:after="60"/>
              <w:ind w:left="720"/>
              <w:rPr>
                <w:rFonts w:asciiTheme="minorHAnsi" w:hAnsiTheme="minorHAnsi" w:cstheme="minorHAnsi"/>
                <w:b/>
                <w:sz w:val="20"/>
                <w:szCs w:val="20"/>
              </w:rPr>
            </w:pPr>
          </w:p>
          <w:p w14:paraId="3F57257D" w14:textId="77777777" w:rsidR="002F72D6" w:rsidRPr="00D01A00" w:rsidRDefault="00B920B7" w:rsidP="009A65CA">
            <w:pPr>
              <w:autoSpaceDE w:val="0"/>
              <w:autoSpaceDN w:val="0"/>
              <w:adjustRightInd w:val="0"/>
              <w:spacing w:before="60" w:after="60"/>
              <w:ind w:left="720"/>
              <w:rPr>
                <w:rFonts w:asciiTheme="minorHAnsi" w:hAnsiTheme="minorHAnsi" w:cstheme="minorHAnsi"/>
                <w:sz w:val="20"/>
                <w:szCs w:val="20"/>
              </w:rPr>
            </w:pPr>
            <w:r w:rsidRPr="00D01A00">
              <w:rPr>
                <w:rFonts w:asciiTheme="minorHAnsi" w:hAnsiTheme="minorHAnsi" w:cstheme="minorHAnsi"/>
                <w:b/>
                <w:sz w:val="20"/>
                <w:szCs w:val="20"/>
              </w:rPr>
              <w:t>Note</w:t>
            </w:r>
            <w:r w:rsidRPr="00D01A00">
              <w:rPr>
                <w:rFonts w:asciiTheme="minorHAnsi" w:hAnsiTheme="minorHAnsi" w:cstheme="minorHAnsi"/>
                <w:sz w:val="20"/>
                <w:szCs w:val="20"/>
              </w:rPr>
              <w:t xml:space="preserve"> – </w:t>
            </w:r>
            <w:r w:rsidR="00D01A00" w:rsidRPr="00D01A00">
              <w:rPr>
                <w:rFonts w:asciiTheme="minorHAnsi" w:hAnsiTheme="minorHAnsi" w:cstheme="minorHAnsi"/>
                <w:sz w:val="20"/>
                <w:szCs w:val="20"/>
              </w:rPr>
              <w:t>As an Annex</w:t>
            </w:r>
            <w:r w:rsidR="002703DE">
              <w:rPr>
                <w:rFonts w:asciiTheme="minorHAnsi" w:hAnsiTheme="minorHAnsi" w:cstheme="minorHAnsi"/>
                <w:sz w:val="20"/>
                <w:szCs w:val="20"/>
              </w:rPr>
              <w:t>,</w:t>
            </w:r>
            <w:r w:rsidR="00160A86">
              <w:rPr>
                <w:rFonts w:asciiTheme="minorHAnsi" w:hAnsiTheme="minorHAnsi" w:cstheme="minorHAnsi"/>
                <w:sz w:val="20"/>
                <w:szCs w:val="20"/>
              </w:rPr>
              <w:t xml:space="preserve"> the contents w</w:t>
            </w:r>
            <w:r w:rsidR="00D01A00" w:rsidRPr="00D01A00">
              <w:rPr>
                <w:rFonts w:asciiTheme="minorHAnsi" w:hAnsiTheme="minorHAnsi" w:cstheme="minorHAnsi"/>
                <w:sz w:val="20"/>
                <w:szCs w:val="20"/>
              </w:rPr>
              <w:t xml:space="preserve">ould be readily updated with each update to the recommendations, guidelines and model courses referenced in the Manual.  It would also </w:t>
            </w:r>
            <w:r w:rsidR="002F72D6" w:rsidRPr="00D01A00">
              <w:rPr>
                <w:rFonts w:asciiTheme="minorHAnsi" w:hAnsiTheme="minorHAnsi" w:cstheme="minorHAnsi"/>
                <w:sz w:val="20"/>
                <w:szCs w:val="20"/>
              </w:rPr>
              <w:t xml:space="preserve">result in one less document to be </w:t>
            </w:r>
            <w:r w:rsidR="00D01A00" w:rsidRPr="00D01A00">
              <w:rPr>
                <w:rFonts w:asciiTheme="minorHAnsi" w:hAnsiTheme="minorHAnsi" w:cstheme="minorHAnsi"/>
                <w:sz w:val="20"/>
                <w:szCs w:val="20"/>
              </w:rPr>
              <w:t>maintained</w:t>
            </w:r>
            <w:r w:rsidR="002F72D6" w:rsidRPr="00D01A00">
              <w:rPr>
                <w:rFonts w:asciiTheme="minorHAnsi" w:hAnsiTheme="minorHAnsi" w:cstheme="minorHAnsi"/>
                <w:sz w:val="20"/>
                <w:szCs w:val="20"/>
              </w:rPr>
              <w:t xml:space="preserve"> and ensure the reference list is readily </w:t>
            </w:r>
            <w:r w:rsidR="00D01A00" w:rsidRPr="00D01A00">
              <w:rPr>
                <w:rFonts w:asciiTheme="minorHAnsi" w:hAnsiTheme="minorHAnsi" w:cstheme="minorHAnsi"/>
                <w:sz w:val="20"/>
                <w:szCs w:val="20"/>
              </w:rPr>
              <w:t>available</w:t>
            </w:r>
            <w:r w:rsidR="002F72D6" w:rsidRPr="00D01A00">
              <w:rPr>
                <w:rFonts w:asciiTheme="minorHAnsi" w:hAnsiTheme="minorHAnsi" w:cstheme="minorHAnsi"/>
                <w:sz w:val="20"/>
                <w:szCs w:val="20"/>
              </w:rPr>
              <w:t xml:space="preserve">. </w:t>
            </w:r>
          </w:p>
          <w:p w14:paraId="0D460DF8" w14:textId="77777777" w:rsidR="00B521C4" w:rsidRPr="00D01A00" w:rsidRDefault="00D01A00" w:rsidP="009A65CA">
            <w:pPr>
              <w:autoSpaceDE w:val="0"/>
              <w:autoSpaceDN w:val="0"/>
              <w:adjustRightInd w:val="0"/>
              <w:spacing w:before="60" w:after="60"/>
              <w:ind w:left="720"/>
              <w:rPr>
                <w:rFonts w:asciiTheme="minorHAnsi" w:hAnsiTheme="minorHAnsi" w:cstheme="minorHAnsi"/>
                <w:sz w:val="20"/>
                <w:szCs w:val="20"/>
              </w:rPr>
            </w:pPr>
            <w:r w:rsidRPr="00D01A00">
              <w:rPr>
                <w:rFonts w:asciiTheme="minorHAnsi" w:hAnsiTheme="minorHAnsi" w:cstheme="minorHAnsi"/>
                <w:sz w:val="20"/>
                <w:szCs w:val="20"/>
              </w:rPr>
              <w:t>Further</w:t>
            </w:r>
            <w:r w:rsidR="002F72D6" w:rsidRPr="00D01A00">
              <w:rPr>
                <w:rFonts w:asciiTheme="minorHAnsi" w:hAnsiTheme="minorHAnsi" w:cstheme="minorHAnsi"/>
                <w:sz w:val="20"/>
                <w:szCs w:val="20"/>
              </w:rPr>
              <w:t xml:space="preserve">, </w:t>
            </w:r>
            <w:r w:rsidR="00B920B7" w:rsidRPr="00D01A00">
              <w:rPr>
                <w:rFonts w:asciiTheme="minorHAnsi" w:hAnsiTheme="minorHAnsi" w:cstheme="minorHAnsi"/>
                <w:sz w:val="20"/>
                <w:szCs w:val="20"/>
              </w:rPr>
              <w:t>if included as an Annex in the Manual the “</w:t>
            </w:r>
            <w:r w:rsidR="00B920B7" w:rsidRPr="00D01A00">
              <w:rPr>
                <w:rFonts w:asciiTheme="minorHAnsi" w:hAnsiTheme="minorHAnsi" w:cstheme="minorHAnsi"/>
                <w:i/>
                <w:sz w:val="20"/>
                <w:szCs w:val="20"/>
              </w:rPr>
              <w:t>IALA Reference List – Standard Documentation Relating to VTS”</w:t>
            </w:r>
            <w:r w:rsidR="00B920B7" w:rsidRPr="00D01A00">
              <w:rPr>
                <w:rFonts w:asciiTheme="minorHAnsi" w:hAnsiTheme="minorHAnsi" w:cstheme="minorHAnsi"/>
                <w:sz w:val="20"/>
                <w:szCs w:val="20"/>
              </w:rPr>
              <w:t xml:space="preserve"> can be discontinued</w:t>
            </w:r>
            <w:r w:rsidR="009A65CA">
              <w:rPr>
                <w:rFonts w:asciiTheme="minorHAnsi" w:hAnsiTheme="minorHAnsi" w:cstheme="minorHAnsi"/>
                <w:sz w:val="20"/>
                <w:szCs w:val="20"/>
              </w:rPr>
              <w:t xml:space="preserve"> as a separate document</w:t>
            </w:r>
            <w:r w:rsidR="00B920B7" w:rsidRPr="00D01A00">
              <w:rPr>
                <w:rFonts w:asciiTheme="minorHAnsi" w:hAnsiTheme="minorHAnsi" w:cstheme="minorHAnsi"/>
                <w:sz w:val="20"/>
                <w:szCs w:val="20"/>
              </w:rPr>
              <w:t>.</w:t>
            </w:r>
          </w:p>
        </w:tc>
      </w:tr>
      <w:tr w:rsidR="008532F0" w:rsidRPr="00D01A00" w14:paraId="15FB27DB" w14:textId="77777777" w:rsidTr="00177619">
        <w:tc>
          <w:tcPr>
            <w:tcW w:w="2126" w:type="dxa"/>
          </w:tcPr>
          <w:p w14:paraId="3C814FDD" w14:textId="77777777" w:rsidR="008532F0" w:rsidRPr="00D01A00" w:rsidRDefault="008532F0"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lastRenderedPageBreak/>
              <w:t>5 – VTS COMMUNICATIONS</w:t>
            </w:r>
          </w:p>
        </w:tc>
        <w:tc>
          <w:tcPr>
            <w:tcW w:w="7087" w:type="dxa"/>
          </w:tcPr>
          <w:p w14:paraId="47E19FBC" w14:textId="77777777" w:rsidR="008532F0" w:rsidRPr="00D01A00" w:rsidRDefault="008532F0"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Page 20</w:t>
            </w:r>
          </w:p>
          <w:p w14:paraId="35B9CFF5" w14:textId="77777777" w:rsidR="00F42434" w:rsidRDefault="008532F0" w:rsidP="00F42434">
            <w:pPr>
              <w:spacing w:before="60" w:after="60"/>
              <w:rPr>
                <w:rFonts w:asciiTheme="minorHAnsi" w:hAnsiTheme="minorHAnsi" w:cstheme="minorHAnsi"/>
                <w:b/>
                <w:sz w:val="20"/>
                <w:szCs w:val="20"/>
              </w:rPr>
            </w:pPr>
            <w:r w:rsidRPr="006E56D9">
              <w:rPr>
                <w:rFonts w:asciiTheme="minorHAnsi" w:hAnsiTheme="minorHAnsi" w:cstheme="minorHAnsi"/>
                <w:b/>
                <w:sz w:val="20"/>
                <w:szCs w:val="20"/>
              </w:rPr>
              <w:t xml:space="preserve">Section 5.2 </w:t>
            </w:r>
            <w:r w:rsidR="00F42434" w:rsidRPr="00F42434">
              <w:rPr>
                <w:rFonts w:asciiTheme="minorHAnsi" w:hAnsiTheme="minorHAnsi" w:cstheme="minorHAnsi"/>
                <w:b/>
                <w:sz w:val="20"/>
                <w:szCs w:val="20"/>
              </w:rPr>
              <w:t xml:space="preserve">Recommendation 1012 </w:t>
            </w:r>
            <w:r w:rsidR="00F42434">
              <w:rPr>
                <w:rFonts w:asciiTheme="minorHAnsi" w:hAnsiTheme="minorHAnsi" w:cstheme="minorHAnsi"/>
                <w:b/>
                <w:sz w:val="20"/>
                <w:szCs w:val="20"/>
              </w:rPr>
              <w:t>–</w:t>
            </w:r>
            <w:r w:rsidR="00F42434" w:rsidRPr="00F42434">
              <w:rPr>
                <w:rFonts w:asciiTheme="minorHAnsi" w:hAnsiTheme="minorHAnsi" w:cstheme="minorHAnsi"/>
                <w:b/>
                <w:sz w:val="20"/>
                <w:szCs w:val="20"/>
              </w:rPr>
              <w:t xml:space="preserve"> VTS</w:t>
            </w:r>
            <w:r w:rsidR="00F42434">
              <w:rPr>
                <w:rFonts w:asciiTheme="minorHAnsi" w:hAnsiTheme="minorHAnsi" w:cstheme="minorHAnsi"/>
                <w:b/>
                <w:sz w:val="20"/>
                <w:szCs w:val="20"/>
              </w:rPr>
              <w:t xml:space="preserve"> </w:t>
            </w:r>
            <w:r w:rsidR="00F42434" w:rsidRPr="00F42434">
              <w:rPr>
                <w:rFonts w:asciiTheme="minorHAnsi" w:hAnsiTheme="minorHAnsi" w:cstheme="minorHAnsi"/>
                <w:b/>
                <w:sz w:val="20"/>
                <w:szCs w:val="20"/>
              </w:rPr>
              <w:t>Communications</w:t>
            </w:r>
          </w:p>
          <w:p w14:paraId="346BA99E" w14:textId="77777777" w:rsidR="008532F0" w:rsidRPr="006E56D9" w:rsidRDefault="008532F0" w:rsidP="00F42434">
            <w:pPr>
              <w:spacing w:before="60" w:after="60"/>
              <w:rPr>
                <w:rFonts w:asciiTheme="minorHAnsi" w:hAnsiTheme="minorHAnsi" w:cstheme="minorHAnsi"/>
                <w:b/>
                <w:sz w:val="20"/>
                <w:szCs w:val="20"/>
              </w:rPr>
            </w:pPr>
            <w:r w:rsidRPr="006E56D9">
              <w:rPr>
                <w:rFonts w:asciiTheme="minorHAnsi" w:hAnsiTheme="minorHAnsi" w:cstheme="minorHAnsi"/>
                <w:b/>
                <w:sz w:val="20"/>
                <w:szCs w:val="20"/>
              </w:rPr>
              <w:t>Paragraph 3</w:t>
            </w:r>
          </w:p>
          <w:p w14:paraId="2156F468" w14:textId="77777777" w:rsidR="008532F0" w:rsidRDefault="008532F0" w:rsidP="008532F0">
            <w:pPr>
              <w:spacing w:before="60" w:after="60"/>
              <w:rPr>
                <w:rFonts w:asciiTheme="minorHAnsi" w:hAnsiTheme="minorHAnsi" w:cstheme="minorHAnsi"/>
                <w:i/>
                <w:sz w:val="20"/>
                <w:szCs w:val="20"/>
              </w:rPr>
            </w:pPr>
            <w:r w:rsidRPr="00D01A00">
              <w:rPr>
                <w:rFonts w:asciiTheme="minorHAnsi" w:hAnsiTheme="minorHAnsi" w:cstheme="minorHAnsi"/>
                <w:sz w:val="20"/>
                <w:szCs w:val="20"/>
              </w:rPr>
              <w:t>The link to be updated to reference R1012 as it currently link</w:t>
            </w:r>
            <w:r w:rsidR="002F72D6" w:rsidRPr="00D01A00">
              <w:rPr>
                <w:rFonts w:asciiTheme="minorHAnsi" w:hAnsiTheme="minorHAnsi" w:cstheme="minorHAnsi"/>
                <w:sz w:val="20"/>
                <w:szCs w:val="20"/>
              </w:rPr>
              <w:t>s</w:t>
            </w:r>
            <w:r w:rsidRPr="00D01A00">
              <w:rPr>
                <w:rFonts w:asciiTheme="minorHAnsi" w:hAnsiTheme="minorHAnsi" w:cstheme="minorHAnsi"/>
                <w:sz w:val="20"/>
                <w:szCs w:val="20"/>
              </w:rPr>
              <w:t xml:space="preserve"> to </w:t>
            </w:r>
            <w:r w:rsidRPr="00D01A00">
              <w:rPr>
                <w:rFonts w:asciiTheme="minorHAnsi" w:hAnsiTheme="minorHAnsi" w:cstheme="minorHAnsi"/>
                <w:i/>
                <w:sz w:val="20"/>
                <w:szCs w:val="20"/>
              </w:rPr>
              <w:t>“Protection of Lighthouses and other Aids to Navigation against Damage from Lightning 1012”</w:t>
            </w:r>
          </w:p>
          <w:p w14:paraId="1FEB03BD" w14:textId="77777777" w:rsidR="00F42434" w:rsidRPr="00F42434" w:rsidRDefault="00F42434" w:rsidP="00F42434">
            <w:pPr>
              <w:spacing w:before="60" w:after="60"/>
              <w:ind w:left="720"/>
              <w:rPr>
                <w:rFonts w:asciiTheme="minorHAnsi" w:hAnsiTheme="minorHAnsi" w:cstheme="minorHAnsi"/>
                <w:sz w:val="20"/>
                <w:szCs w:val="20"/>
                <w:u w:val="single"/>
              </w:rPr>
            </w:pPr>
            <w:r w:rsidRPr="00F42434">
              <w:rPr>
                <w:rFonts w:asciiTheme="minorHAnsi" w:hAnsiTheme="minorHAnsi" w:cstheme="minorHAnsi"/>
                <w:sz w:val="20"/>
                <w:szCs w:val="20"/>
              </w:rPr>
              <w:t>IALA Recommendation 1012 - VTS Communications</w:t>
            </w:r>
            <w:r>
              <w:rPr>
                <w:rFonts w:asciiTheme="minorHAnsi" w:hAnsiTheme="minorHAnsi" w:cstheme="minorHAnsi"/>
                <w:sz w:val="20"/>
                <w:szCs w:val="20"/>
              </w:rPr>
              <w:t xml:space="preserve"> </w:t>
            </w:r>
            <w:r w:rsidRPr="00F42434">
              <w:rPr>
                <w:rFonts w:asciiTheme="minorHAnsi" w:hAnsiTheme="minorHAnsi" w:cstheme="minorHAnsi"/>
                <w:sz w:val="20"/>
                <w:szCs w:val="20"/>
              </w:rPr>
              <w:t xml:space="preserve">can be found at </w:t>
            </w:r>
            <w:hyperlink r:id="rId16" w:history="1">
              <w:r w:rsidRPr="00586559">
                <w:rPr>
                  <w:rStyle w:val="Hyperlink"/>
                  <w:rFonts w:asciiTheme="minorHAnsi" w:hAnsiTheme="minorHAnsi" w:cstheme="minorHAnsi"/>
                  <w:sz w:val="20"/>
                  <w:szCs w:val="20"/>
                </w:rPr>
                <w:t>https://www.iala-aism.org/</w:t>
              </w:r>
            </w:hyperlink>
            <w:r>
              <w:rPr>
                <w:rFonts w:asciiTheme="minorHAnsi" w:hAnsiTheme="minorHAnsi" w:cstheme="minorHAnsi"/>
                <w:sz w:val="20"/>
                <w:szCs w:val="20"/>
              </w:rPr>
              <w:t xml:space="preserve"> </w:t>
            </w:r>
            <w:r w:rsidRPr="00F42434">
              <w:rPr>
                <w:rFonts w:asciiTheme="minorHAnsi" w:hAnsiTheme="minorHAnsi" w:cstheme="minorHAnsi"/>
                <w:strike/>
                <w:sz w:val="20"/>
                <w:szCs w:val="20"/>
                <w:highlight w:val="yellow"/>
              </w:rPr>
              <w:t>product/lightning-protection-1012/</w:t>
            </w:r>
            <w:r w:rsidRPr="00F42434">
              <w:rPr>
                <w:rFonts w:asciiTheme="minorHAnsi" w:hAnsiTheme="minorHAnsi" w:cstheme="minorHAnsi"/>
                <w:sz w:val="20"/>
                <w:szCs w:val="20"/>
                <w:highlight w:val="yellow"/>
                <w:u w:val="single"/>
              </w:rPr>
              <w:t xml:space="preserve"> &lt;insert correct link&gt;</w:t>
            </w:r>
          </w:p>
        </w:tc>
      </w:tr>
      <w:tr w:rsidR="000C2735" w:rsidRPr="00D01A00" w14:paraId="136D7AFB" w14:textId="77777777" w:rsidTr="00177619">
        <w:tc>
          <w:tcPr>
            <w:tcW w:w="2126" w:type="dxa"/>
          </w:tcPr>
          <w:p w14:paraId="5F34A6E4" w14:textId="77777777" w:rsidR="000C2735" w:rsidRPr="00D01A00" w:rsidRDefault="000C2735" w:rsidP="007C167D">
            <w:pPr>
              <w:spacing w:before="60" w:after="60"/>
              <w:rPr>
                <w:rFonts w:asciiTheme="minorHAnsi" w:hAnsiTheme="minorHAnsi" w:cstheme="minorHAnsi"/>
                <w:b/>
                <w:sz w:val="20"/>
                <w:szCs w:val="20"/>
              </w:rPr>
            </w:pPr>
            <w:r>
              <w:rPr>
                <w:rFonts w:asciiTheme="minorHAnsi" w:hAnsiTheme="minorHAnsi" w:cstheme="minorHAnsi"/>
                <w:b/>
                <w:sz w:val="20"/>
                <w:szCs w:val="20"/>
              </w:rPr>
              <w:t>7 – VTS ADDITIONAL SERVICES</w:t>
            </w:r>
          </w:p>
        </w:tc>
        <w:tc>
          <w:tcPr>
            <w:tcW w:w="7087" w:type="dxa"/>
          </w:tcPr>
          <w:p w14:paraId="01F36AB9" w14:textId="77777777" w:rsidR="000C2735" w:rsidRDefault="000C2735" w:rsidP="007C167D">
            <w:pPr>
              <w:spacing w:before="60" w:after="60"/>
              <w:rPr>
                <w:rFonts w:asciiTheme="minorHAnsi" w:hAnsiTheme="minorHAnsi" w:cstheme="minorHAnsi"/>
                <w:b/>
                <w:sz w:val="20"/>
                <w:szCs w:val="20"/>
              </w:rPr>
            </w:pPr>
            <w:r>
              <w:rPr>
                <w:rFonts w:asciiTheme="minorHAnsi" w:hAnsiTheme="minorHAnsi" w:cstheme="minorHAnsi"/>
                <w:b/>
                <w:sz w:val="20"/>
                <w:szCs w:val="20"/>
              </w:rPr>
              <w:t>Page 22</w:t>
            </w:r>
          </w:p>
          <w:p w14:paraId="7251F247" w14:textId="77777777" w:rsidR="000C2735" w:rsidRDefault="000C2735" w:rsidP="007C167D">
            <w:pPr>
              <w:spacing w:before="60" w:after="60"/>
              <w:rPr>
                <w:rFonts w:asciiTheme="minorHAnsi" w:hAnsiTheme="minorHAnsi" w:cstheme="minorHAnsi"/>
                <w:b/>
                <w:sz w:val="20"/>
                <w:szCs w:val="20"/>
              </w:rPr>
            </w:pPr>
            <w:r>
              <w:rPr>
                <w:rFonts w:asciiTheme="minorHAnsi" w:hAnsiTheme="minorHAnsi" w:cstheme="minorHAnsi"/>
                <w:b/>
                <w:sz w:val="20"/>
                <w:szCs w:val="20"/>
              </w:rPr>
              <w:t>Section 7.1</w:t>
            </w:r>
            <w:r w:rsidR="00F42434">
              <w:rPr>
                <w:rFonts w:asciiTheme="minorHAnsi" w:hAnsiTheme="minorHAnsi" w:cstheme="minorHAnsi"/>
                <w:b/>
                <w:sz w:val="20"/>
                <w:szCs w:val="20"/>
              </w:rPr>
              <w:t xml:space="preserve"> Introduction</w:t>
            </w:r>
          </w:p>
          <w:p w14:paraId="4CC87B0A" w14:textId="77777777" w:rsidR="000C2735" w:rsidRPr="00160A86" w:rsidRDefault="00F42434" w:rsidP="000C2735">
            <w:pPr>
              <w:spacing w:before="60" w:after="60"/>
              <w:rPr>
                <w:rFonts w:asciiTheme="minorHAnsi" w:hAnsiTheme="minorHAnsi" w:cstheme="minorHAnsi"/>
                <w:sz w:val="20"/>
                <w:szCs w:val="20"/>
              </w:rPr>
            </w:pPr>
            <w:r>
              <w:rPr>
                <w:rFonts w:asciiTheme="minorHAnsi" w:hAnsiTheme="minorHAnsi" w:cstheme="minorHAnsi"/>
                <w:sz w:val="20"/>
                <w:szCs w:val="20"/>
              </w:rPr>
              <w:t xml:space="preserve">It is recommended that </w:t>
            </w:r>
            <w:r w:rsidRPr="00160A86">
              <w:rPr>
                <w:rFonts w:asciiTheme="minorHAnsi" w:hAnsiTheme="minorHAnsi" w:cstheme="minorHAnsi"/>
                <w:sz w:val="20"/>
                <w:szCs w:val="20"/>
              </w:rPr>
              <w:t xml:space="preserve">the contents in the “blue box” </w:t>
            </w:r>
            <w:r>
              <w:rPr>
                <w:rFonts w:asciiTheme="minorHAnsi" w:hAnsiTheme="minorHAnsi" w:cstheme="minorHAnsi"/>
                <w:sz w:val="20"/>
                <w:szCs w:val="20"/>
              </w:rPr>
              <w:t xml:space="preserve">in Section 7.1 </w:t>
            </w:r>
            <w:r w:rsidRPr="00160A86">
              <w:rPr>
                <w:rFonts w:asciiTheme="minorHAnsi" w:hAnsiTheme="minorHAnsi" w:cstheme="minorHAnsi"/>
                <w:sz w:val="20"/>
                <w:szCs w:val="20"/>
              </w:rPr>
              <w:t>be amended</w:t>
            </w:r>
            <w:r>
              <w:rPr>
                <w:rFonts w:asciiTheme="minorHAnsi" w:hAnsiTheme="minorHAnsi" w:cstheme="minorHAnsi"/>
                <w:sz w:val="20"/>
                <w:szCs w:val="20"/>
              </w:rPr>
              <w:t xml:space="preserve"> to</w:t>
            </w:r>
            <w:r w:rsidRPr="00160A86">
              <w:rPr>
                <w:rFonts w:asciiTheme="minorHAnsi" w:hAnsiTheme="minorHAnsi" w:cstheme="minorHAnsi"/>
                <w:sz w:val="20"/>
                <w:szCs w:val="20"/>
              </w:rPr>
              <w:t xml:space="preserve"> </w:t>
            </w:r>
            <w:r>
              <w:rPr>
                <w:rFonts w:asciiTheme="minorHAnsi" w:hAnsiTheme="minorHAnsi" w:cstheme="minorHAnsi"/>
                <w:sz w:val="20"/>
                <w:szCs w:val="20"/>
              </w:rPr>
              <w:t>as shown below to</w:t>
            </w:r>
            <w:r w:rsidR="000C2735" w:rsidRPr="00160A86">
              <w:rPr>
                <w:rFonts w:asciiTheme="minorHAnsi" w:hAnsiTheme="minorHAnsi" w:cstheme="minorHAnsi"/>
                <w:sz w:val="20"/>
                <w:szCs w:val="20"/>
              </w:rPr>
              <w:t xml:space="preserve"> align with </w:t>
            </w:r>
            <w:r>
              <w:rPr>
                <w:rFonts w:asciiTheme="minorHAnsi" w:hAnsiTheme="minorHAnsi" w:cstheme="minorHAnsi"/>
                <w:sz w:val="20"/>
                <w:szCs w:val="20"/>
              </w:rPr>
              <w:t xml:space="preserve">similar </w:t>
            </w:r>
            <w:r w:rsidR="000C2735" w:rsidRPr="00160A86">
              <w:rPr>
                <w:rFonts w:asciiTheme="minorHAnsi" w:hAnsiTheme="minorHAnsi" w:cstheme="minorHAnsi"/>
                <w:sz w:val="20"/>
                <w:szCs w:val="20"/>
              </w:rPr>
              <w:t>text used elsewhere in the document:</w:t>
            </w:r>
          </w:p>
          <w:tbl>
            <w:tblPr>
              <w:tblStyle w:val="TableGrid"/>
              <w:tblW w:w="0" w:type="auto"/>
              <w:shd w:val="clear" w:color="auto" w:fill="00B0F0"/>
              <w:tblLook w:val="04A0" w:firstRow="1" w:lastRow="0" w:firstColumn="1" w:lastColumn="0" w:noHBand="0" w:noVBand="1"/>
            </w:tblPr>
            <w:tblGrid>
              <w:gridCol w:w="7093"/>
            </w:tblGrid>
            <w:tr w:rsidR="000C2735" w:rsidRPr="000C2735" w14:paraId="2440FEEC" w14:textId="77777777" w:rsidTr="000C2735">
              <w:tc>
                <w:tcPr>
                  <w:tcW w:w="7221" w:type="dxa"/>
                  <w:shd w:val="clear" w:color="auto" w:fill="00B0F0"/>
                </w:tcPr>
                <w:p w14:paraId="4225191B" w14:textId="77777777" w:rsidR="000C2735" w:rsidRPr="000C2735" w:rsidRDefault="000C2735" w:rsidP="00B7525A">
                  <w:pPr>
                    <w:spacing w:before="60" w:after="60"/>
                    <w:rPr>
                      <w:rFonts w:asciiTheme="minorHAnsi" w:hAnsiTheme="minorHAnsi" w:cstheme="minorHAnsi"/>
                      <w:sz w:val="20"/>
                      <w:szCs w:val="20"/>
                    </w:rPr>
                  </w:pPr>
                  <w:r w:rsidRPr="000C2735">
                    <w:rPr>
                      <w:rFonts w:asciiTheme="minorHAnsi" w:hAnsiTheme="minorHAnsi" w:cstheme="minorHAnsi"/>
                      <w:sz w:val="20"/>
                      <w:szCs w:val="20"/>
                    </w:rPr>
                    <w:t xml:space="preserve">These Guidelines are not associated with an IALA Recommendation and are informative provisions of IALA Standard 1040 Vessel Traffic Services. </w:t>
                  </w:r>
                  <w:r w:rsidRPr="00391AE2">
                    <w:rPr>
                      <w:rFonts w:asciiTheme="minorHAnsi" w:hAnsiTheme="minorHAnsi" w:cstheme="minorHAnsi"/>
                      <w:strike/>
                      <w:sz w:val="20"/>
                      <w:szCs w:val="20"/>
                      <w:highlight w:val="yellow"/>
                    </w:rPr>
                    <w:t>It specifies</w:t>
                  </w:r>
                  <w:r w:rsidRPr="000C2735">
                    <w:rPr>
                      <w:rFonts w:asciiTheme="minorHAnsi" w:hAnsiTheme="minorHAnsi" w:cstheme="minorHAnsi"/>
                      <w:sz w:val="20"/>
                      <w:szCs w:val="20"/>
                    </w:rPr>
                    <w:t xml:space="preserve"> </w:t>
                  </w:r>
                  <w:r w:rsidRPr="00391AE2">
                    <w:rPr>
                      <w:rFonts w:asciiTheme="minorHAnsi" w:hAnsiTheme="minorHAnsi" w:cstheme="minorHAnsi"/>
                      <w:sz w:val="20"/>
                      <w:szCs w:val="20"/>
                      <w:highlight w:val="yellow"/>
                    </w:rPr>
                    <w:t>They specify</w:t>
                  </w:r>
                  <w:r>
                    <w:rPr>
                      <w:rFonts w:asciiTheme="minorHAnsi" w:hAnsiTheme="minorHAnsi" w:cstheme="minorHAnsi"/>
                      <w:sz w:val="20"/>
                      <w:szCs w:val="20"/>
                    </w:rPr>
                    <w:t xml:space="preserve"> </w:t>
                  </w:r>
                  <w:r w:rsidRPr="000C2735">
                    <w:rPr>
                      <w:rFonts w:asciiTheme="minorHAnsi" w:hAnsiTheme="minorHAnsi" w:cstheme="minorHAnsi"/>
                      <w:sz w:val="20"/>
                      <w:szCs w:val="20"/>
                    </w:rPr>
                    <w:t>additional desirable practices but with which it is not necessary to conform in order to claim compliance to the Standard.</w:t>
                  </w:r>
                </w:p>
              </w:tc>
            </w:tr>
          </w:tbl>
          <w:p w14:paraId="6C805C9A" w14:textId="77777777" w:rsidR="000C2735" w:rsidRPr="000C2735" w:rsidRDefault="000C2735" w:rsidP="000C2735">
            <w:pPr>
              <w:spacing w:before="60" w:after="60"/>
              <w:rPr>
                <w:rFonts w:asciiTheme="minorHAnsi" w:hAnsiTheme="minorHAnsi" w:cstheme="minorHAnsi"/>
                <w:sz w:val="20"/>
                <w:szCs w:val="20"/>
              </w:rPr>
            </w:pPr>
          </w:p>
        </w:tc>
      </w:tr>
      <w:tr w:rsidR="00B920B7" w:rsidRPr="00D01A00" w14:paraId="5539833A" w14:textId="77777777" w:rsidTr="00177619">
        <w:tc>
          <w:tcPr>
            <w:tcW w:w="2126" w:type="dxa"/>
          </w:tcPr>
          <w:p w14:paraId="6A13AC8C" w14:textId="77777777" w:rsidR="00B920B7" w:rsidRPr="00D01A00" w:rsidRDefault="00B920B7"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8</w:t>
            </w:r>
            <w:r w:rsidR="007C167D" w:rsidRPr="00D01A00">
              <w:rPr>
                <w:rFonts w:asciiTheme="minorHAnsi" w:hAnsiTheme="minorHAnsi" w:cstheme="minorHAnsi"/>
                <w:b/>
                <w:sz w:val="20"/>
                <w:szCs w:val="20"/>
              </w:rPr>
              <w:t xml:space="preserve"> – VTS DATA AND INFORMATION MANAGEMENT</w:t>
            </w:r>
          </w:p>
        </w:tc>
        <w:tc>
          <w:tcPr>
            <w:tcW w:w="7087" w:type="dxa"/>
          </w:tcPr>
          <w:p w14:paraId="0FCF6E00" w14:textId="77777777" w:rsidR="007C167D" w:rsidRPr="00D01A00" w:rsidRDefault="00B920B7"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Page 23</w:t>
            </w:r>
          </w:p>
          <w:p w14:paraId="23BBA223" w14:textId="77777777" w:rsidR="007C167D" w:rsidRPr="006E56D9" w:rsidRDefault="007C167D" w:rsidP="007C167D">
            <w:pPr>
              <w:spacing w:before="60" w:after="60"/>
              <w:rPr>
                <w:rFonts w:asciiTheme="minorHAnsi" w:hAnsiTheme="minorHAnsi" w:cstheme="minorHAnsi"/>
                <w:b/>
                <w:sz w:val="20"/>
                <w:szCs w:val="20"/>
              </w:rPr>
            </w:pPr>
            <w:r w:rsidRPr="006E56D9">
              <w:rPr>
                <w:rFonts w:asciiTheme="minorHAnsi" w:hAnsiTheme="minorHAnsi" w:cstheme="minorHAnsi"/>
                <w:b/>
                <w:sz w:val="20"/>
                <w:szCs w:val="20"/>
              </w:rPr>
              <w:t>Section</w:t>
            </w:r>
            <w:r w:rsidR="00FE50B6">
              <w:rPr>
                <w:rFonts w:asciiTheme="minorHAnsi" w:hAnsiTheme="minorHAnsi" w:cstheme="minorHAnsi"/>
                <w:b/>
                <w:sz w:val="20"/>
                <w:szCs w:val="20"/>
              </w:rPr>
              <w:t>s</w:t>
            </w:r>
            <w:r w:rsidRPr="006E56D9">
              <w:rPr>
                <w:rFonts w:asciiTheme="minorHAnsi" w:hAnsiTheme="minorHAnsi" w:cstheme="minorHAnsi"/>
                <w:b/>
                <w:sz w:val="20"/>
                <w:szCs w:val="20"/>
              </w:rPr>
              <w:t xml:space="preserve"> 8.3 </w:t>
            </w:r>
            <w:r w:rsidR="00FE50B6">
              <w:rPr>
                <w:rFonts w:asciiTheme="minorHAnsi" w:hAnsiTheme="minorHAnsi" w:cstheme="minorHAnsi"/>
                <w:b/>
                <w:sz w:val="20"/>
                <w:szCs w:val="20"/>
              </w:rPr>
              <w:t>and 8.4</w:t>
            </w:r>
            <w:r w:rsidRPr="006E56D9">
              <w:rPr>
                <w:rFonts w:asciiTheme="minorHAnsi" w:hAnsiTheme="minorHAnsi" w:cstheme="minorHAnsi"/>
                <w:b/>
                <w:sz w:val="20"/>
                <w:szCs w:val="20"/>
              </w:rPr>
              <w:t xml:space="preserve"> </w:t>
            </w:r>
          </w:p>
          <w:p w14:paraId="7047CBAA" w14:textId="77777777" w:rsidR="00FE50B6" w:rsidRDefault="00FE50B6" w:rsidP="00FE50B6">
            <w:pPr>
              <w:spacing w:before="60" w:after="60"/>
              <w:rPr>
                <w:rFonts w:asciiTheme="minorHAnsi" w:hAnsiTheme="minorHAnsi" w:cstheme="minorHAnsi"/>
                <w:sz w:val="20"/>
                <w:szCs w:val="20"/>
              </w:rPr>
            </w:pPr>
            <w:r>
              <w:rPr>
                <w:rFonts w:asciiTheme="minorHAnsi" w:hAnsiTheme="minorHAnsi" w:cstheme="minorHAnsi"/>
                <w:sz w:val="20"/>
                <w:szCs w:val="20"/>
              </w:rPr>
              <w:t xml:space="preserve">As highlighted in </w:t>
            </w:r>
            <w:r w:rsidRPr="00FE50B6">
              <w:rPr>
                <w:rFonts w:asciiTheme="minorHAnsi" w:hAnsiTheme="minorHAnsi" w:cstheme="minorHAnsi"/>
                <w:i/>
                <w:sz w:val="20"/>
                <w:szCs w:val="20"/>
              </w:rPr>
              <w:t>C72-11.1.2 Committee Work Programme for 2018-2022</w:t>
            </w:r>
            <w:r>
              <w:rPr>
                <w:rFonts w:asciiTheme="minorHAnsi" w:hAnsiTheme="minorHAnsi" w:cstheme="minorHAnsi"/>
                <w:sz w:val="20"/>
                <w:szCs w:val="20"/>
              </w:rPr>
              <w:t xml:space="preserve"> </w:t>
            </w:r>
            <w:r w:rsidRPr="00FE50B6">
              <w:rPr>
                <w:rFonts w:asciiTheme="minorHAnsi" w:hAnsiTheme="minorHAnsi" w:cstheme="minorHAnsi"/>
                <w:i/>
                <w:sz w:val="20"/>
                <w:szCs w:val="20"/>
              </w:rPr>
              <w:t>G</w:t>
            </w:r>
            <w:r>
              <w:rPr>
                <w:rFonts w:asciiTheme="minorHAnsi" w:hAnsiTheme="minorHAnsi" w:cstheme="minorHAnsi"/>
                <w:i/>
                <w:sz w:val="20"/>
                <w:szCs w:val="20"/>
              </w:rPr>
              <w:t>1</w:t>
            </w:r>
            <w:r w:rsidRPr="00FE50B6">
              <w:rPr>
                <w:rFonts w:asciiTheme="minorHAnsi" w:hAnsiTheme="minorHAnsi" w:cstheme="minorHAnsi"/>
                <w:i/>
                <w:sz w:val="20"/>
                <w:szCs w:val="20"/>
              </w:rPr>
              <w:t>105 - Shore-side portrayal ensuring harmonisation with e-Navigation related information</w:t>
            </w:r>
            <w:r>
              <w:rPr>
                <w:rFonts w:asciiTheme="minorHAnsi" w:hAnsiTheme="minorHAnsi" w:cstheme="minorHAnsi"/>
                <w:sz w:val="20"/>
                <w:szCs w:val="20"/>
              </w:rPr>
              <w:t xml:space="preserve"> is associated with IALA S1060 and is not currently associated with a Recommendation.  It is recommended that:</w:t>
            </w:r>
          </w:p>
          <w:p w14:paraId="0D5D2662" w14:textId="77777777" w:rsidR="00F42434" w:rsidRDefault="00FE50B6" w:rsidP="005C5784">
            <w:pPr>
              <w:pStyle w:val="ListParagraph"/>
              <w:numPr>
                <w:ilvl w:val="0"/>
                <w:numId w:val="20"/>
              </w:numPr>
              <w:spacing w:before="60" w:after="60"/>
              <w:rPr>
                <w:rFonts w:asciiTheme="minorHAnsi" w:hAnsiTheme="minorHAnsi" w:cstheme="minorHAnsi"/>
                <w:sz w:val="20"/>
                <w:szCs w:val="20"/>
              </w:rPr>
            </w:pPr>
            <w:r w:rsidRPr="00F42434">
              <w:rPr>
                <w:rFonts w:asciiTheme="minorHAnsi" w:hAnsiTheme="minorHAnsi" w:cstheme="minorHAnsi"/>
                <w:b/>
                <w:sz w:val="20"/>
                <w:szCs w:val="20"/>
              </w:rPr>
              <w:t xml:space="preserve">Section 8.3 </w:t>
            </w:r>
            <w:r w:rsidR="00F42434" w:rsidRPr="00F42434">
              <w:rPr>
                <w:rFonts w:asciiTheme="minorHAnsi" w:hAnsiTheme="minorHAnsi" w:cstheme="minorHAnsi"/>
                <w:b/>
                <w:sz w:val="20"/>
                <w:szCs w:val="20"/>
              </w:rPr>
              <w:t>Recommendation 1014 – Portrayal of VTS Information and Data</w:t>
            </w:r>
            <w:r w:rsidR="00F42434" w:rsidRPr="00F42434">
              <w:rPr>
                <w:rFonts w:asciiTheme="minorHAnsi" w:hAnsiTheme="minorHAnsi" w:cstheme="minorHAnsi"/>
                <w:sz w:val="20"/>
                <w:szCs w:val="20"/>
              </w:rPr>
              <w:t xml:space="preserve"> </w:t>
            </w:r>
          </w:p>
          <w:p w14:paraId="49962730" w14:textId="77777777" w:rsidR="00C37323" w:rsidRPr="00F42434" w:rsidRDefault="00F42434" w:rsidP="00F42434">
            <w:pPr>
              <w:spacing w:before="60" w:after="60"/>
              <w:ind w:left="360"/>
              <w:rPr>
                <w:rFonts w:asciiTheme="minorHAnsi" w:hAnsiTheme="minorHAnsi" w:cstheme="minorHAnsi"/>
                <w:sz w:val="20"/>
                <w:szCs w:val="20"/>
              </w:rPr>
            </w:pPr>
            <w:r w:rsidRPr="00F42434">
              <w:rPr>
                <w:rFonts w:asciiTheme="minorHAnsi" w:hAnsiTheme="minorHAnsi" w:cstheme="minorHAnsi"/>
                <w:sz w:val="20"/>
                <w:szCs w:val="20"/>
              </w:rPr>
              <w:t xml:space="preserve">It is recommended that </w:t>
            </w:r>
            <w:r w:rsidR="007C167D" w:rsidRPr="00F42434">
              <w:rPr>
                <w:rFonts w:asciiTheme="minorHAnsi" w:hAnsiTheme="minorHAnsi" w:cstheme="minorHAnsi"/>
                <w:sz w:val="20"/>
                <w:szCs w:val="20"/>
              </w:rPr>
              <w:t xml:space="preserve">Paragraph 3 be deleted </w:t>
            </w:r>
            <w:r w:rsidR="00B920B7" w:rsidRPr="00F42434">
              <w:rPr>
                <w:rFonts w:asciiTheme="minorHAnsi" w:hAnsiTheme="minorHAnsi" w:cstheme="minorHAnsi"/>
                <w:sz w:val="20"/>
                <w:szCs w:val="20"/>
              </w:rPr>
              <w:t xml:space="preserve">as </w:t>
            </w:r>
            <w:r w:rsidR="007C167D" w:rsidRPr="00F42434">
              <w:rPr>
                <w:rFonts w:asciiTheme="minorHAnsi" w:hAnsiTheme="minorHAnsi" w:cstheme="minorHAnsi"/>
                <w:sz w:val="20"/>
                <w:szCs w:val="20"/>
              </w:rPr>
              <w:t xml:space="preserve">G1105 </w:t>
            </w:r>
            <w:r w:rsidR="00C37323" w:rsidRPr="00F42434">
              <w:rPr>
                <w:rFonts w:asciiTheme="minorHAnsi" w:hAnsiTheme="minorHAnsi" w:cstheme="minorHAnsi"/>
                <w:sz w:val="20"/>
                <w:szCs w:val="20"/>
              </w:rPr>
              <w:t>is not associated with R1014.  That is:</w:t>
            </w:r>
            <w:r w:rsidR="00C37323" w:rsidRPr="00F42434">
              <w:rPr>
                <w:rFonts w:asciiTheme="minorHAnsi" w:hAnsiTheme="minorHAnsi" w:cstheme="minorHAnsi"/>
                <w:strike/>
                <w:sz w:val="20"/>
                <w:szCs w:val="20"/>
              </w:rPr>
              <w:t xml:space="preserve"> </w:t>
            </w:r>
          </w:p>
          <w:p w14:paraId="206A2F03" w14:textId="77777777" w:rsidR="00C37323" w:rsidRPr="00C37323" w:rsidRDefault="00C37323" w:rsidP="00C37323">
            <w:pPr>
              <w:spacing w:before="60" w:after="60"/>
              <w:ind w:left="720"/>
              <w:rPr>
                <w:rFonts w:asciiTheme="minorHAnsi" w:hAnsiTheme="minorHAnsi" w:cstheme="minorHAnsi"/>
                <w:sz w:val="20"/>
                <w:szCs w:val="20"/>
              </w:rPr>
            </w:pPr>
            <w:r w:rsidRPr="00C37323">
              <w:rPr>
                <w:rFonts w:asciiTheme="minorHAnsi" w:hAnsiTheme="minorHAnsi" w:cstheme="minorHAnsi"/>
                <w:strike/>
                <w:sz w:val="20"/>
                <w:szCs w:val="20"/>
              </w:rPr>
              <w:t>IALA Guideline 1105 - Shore-side portrayal ensuring harmonization with e-Navigation related information describes how to implement the practices specified in Recommendation 1014</w:t>
            </w:r>
            <w:r w:rsidRPr="00C37323">
              <w:rPr>
                <w:rFonts w:asciiTheme="minorHAnsi" w:hAnsiTheme="minorHAnsi" w:cstheme="minorHAnsi"/>
                <w:sz w:val="20"/>
                <w:szCs w:val="20"/>
              </w:rPr>
              <w:t>.</w:t>
            </w:r>
          </w:p>
          <w:p w14:paraId="249A4003" w14:textId="77777777" w:rsidR="00F42434" w:rsidRDefault="00C37323" w:rsidP="005C5784">
            <w:pPr>
              <w:pStyle w:val="ListParagraph"/>
              <w:numPr>
                <w:ilvl w:val="0"/>
                <w:numId w:val="20"/>
              </w:numPr>
              <w:spacing w:before="60" w:after="60"/>
              <w:rPr>
                <w:rFonts w:asciiTheme="minorHAnsi" w:hAnsiTheme="minorHAnsi" w:cstheme="minorHAnsi"/>
                <w:sz w:val="20"/>
                <w:szCs w:val="20"/>
              </w:rPr>
            </w:pPr>
            <w:r w:rsidRPr="00F42434">
              <w:rPr>
                <w:rFonts w:asciiTheme="minorHAnsi" w:hAnsiTheme="minorHAnsi" w:cstheme="minorHAnsi"/>
                <w:b/>
                <w:sz w:val="20"/>
                <w:szCs w:val="20"/>
              </w:rPr>
              <w:t>Section 8.4</w:t>
            </w:r>
            <w:r w:rsidRPr="00F42434">
              <w:rPr>
                <w:rFonts w:asciiTheme="minorHAnsi" w:hAnsiTheme="minorHAnsi" w:cstheme="minorHAnsi"/>
                <w:sz w:val="20"/>
                <w:szCs w:val="20"/>
              </w:rPr>
              <w:t xml:space="preserve"> </w:t>
            </w:r>
            <w:r w:rsidR="00F42434" w:rsidRPr="00F42434">
              <w:rPr>
                <w:rFonts w:asciiTheme="minorHAnsi" w:hAnsiTheme="minorHAnsi" w:cstheme="minorHAnsi"/>
                <w:b/>
                <w:sz w:val="20"/>
                <w:szCs w:val="20"/>
              </w:rPr>
              <w:t>Guideline 1105 - Shore-Side Portrayal Ensuring Harmonization with E-Navigation Related Information</w:t>
            </w:r>
          </w:p>
          <w:p w14:paraId="4C96763A" w14:textId="77777777" w:rsidR="00C37323" w:rsidRPr="00F42434" w:rsidRDefault="00F42434" w:rsidP="00F42434">
            <w:pPr>
              <w:spacing w:before="60" w:after="60"/>
              <w:ind w:left="360"/>
              <w:rPr>
                <w:rFonts w:asciiTheme="minorHAnsi" w:hAnsiTheme="minorHAnsi" w:cstheme="minorHAnsi"/>
                <w:sz w:val="20"/>
                <w:szCs w:val="20"/>
              </w:rPr>
            </w:pPr>
            <w:r>
              <w:rPr>
                <w:rFonts w:asciiTheme="minorHAnsi" w:hAnsiTheme="minorHAnsi" w:cstheme="minorHAnsi"/>
                <w:sz w:val="20"/>
                <w:szCs w:val="20"/>
              </w:rPr>
              <w:t>It is recommended that this section</w:t>
            </w:r>
            <w:r w:rsidRPr="00F42434">
              <w:rPr>
                <w:rFonts w:asciiTheme="minorHAnsi" w:hAnsiTheme="minorHAnsi" w:cstheme="minorHAnsi"/>
                <w:sz w:val="20"/>
                <w:szCs w:val="20"/>
              </w:rPr>
              <w:t xml:space="preserve"> </w:t>
            </w:r>
            <w:r w:rsidR="00C37323" w:rsidRPr="00F42434">
              <w:rPr>
                <w:rFonts w:asciiTheme="minorHAnsi" w:hAnsiTheme="minorHAnsi" w:cstheme="minorHAnsi"/>
                <w:sz w:val="20"/>
                <w:szCs w:val="20"/>
              </w:rPr>
              <w:t xml:space="preserve">be moved to a new subsection under Section 15 – Additional Guidance related to the Provision of VTS. That is 15.4 as described </w:t>
            </w:r>
            <w:r w:rsidR="00C37323" w:rsidRPr="00F42434">
              <w:rPr>
                <w:rFonts w:asciiTheme="minorHAnsi" w:hAnsiTheme="minorHAnsi" w:cstheme="minorHAnsi"/>
                <w:sz w:val="20"/>
                <w:szCs w:val="20"/>
              </w:rPr>
              <w:lastRenderedPageBreak/>
              <w:t>below</w:t>
            </w:r>
            <w:r w:rsidR="001B6D97" w:rsidRPr="00F42434">
              <w:rPr>
                <w:rFonts w:asciiTheme="minorHAnsi" w:hAnsiTheme="minorHAnsi" w:cstheme="minorHAnsi"/>
                <w:sz w:val="20"/>
                <w:szCs w:val="20"/>
              </w:rPr>
              <w:t>, including minor edits to the contents in the “blue box” to align with similar text elsewhere in the Manual</w:t>
            </w:r>
            <w:r w:rsidR="00C37323" w:rsidRPr="00F42434">
              <w:rPr>
                <w:rFonts w:asciiTheme="minorHAnsi" w:hAnsiTheme="minorHAnsi" w:cstheme="minorHAnsi"/>
                <w:sz w:val="20"/>
                <w:szCs w:val="20"/>
              </w:rPr>
              <w:t>:</w:t>
            </w:r>
          </w:p>
          <w:p w14:paraId="43425F52" w14:textId="77777777" w:rsidR="00C37323" w:rsidRDefault="00C37323" w:rsidP="001B6D97">
            <w:pPr>
              <w:pStyle w:val="ListParagraph"/>
              <w:spacing w:before="60" w:after="60"/>
              <w:ind w:left="360"/>
              <w:rPr>
                <w:rFonts w:asciiTheme="minorHAnsi" w:hAnsiTheme="minorHAnsi" w:cstheme="minorHAnsi"/>
                <w:sz w:val="20"/>
                <w:szCs w:val="20"/>
              </w:rPr>
            </w:pPr>
          </w:p>
          <w:p w14:paraId="644F94DE" w14:textId="77777777" w:rsidR="00C37323" w:rsidRDefault="00C37323" w:rsidP="001B6D97">
            <w:pPr>
              <w:autoSpaceDE w:val="0"/>
              <w:autoSpaceDN w:val="0"/>
              <w:adjustRightInd w:val="0"/>
              <w:ind w:left="360"/>
              <w:rPr>
                <w:rFonts w:asciiTheme="minorHAnsi" w:hAnsiTheme="minorHAnsi" w:cstheme="minorHAnsi"/>
                <w:sz w:val="20"/>
                <w:szCs w:val="20"/>
                <w:lang w:val="en-AU"/>
              </w:rPr>
            </w:pPr>
            <w:r w:rsidRPr="00391AE2">
              <w:rPr>
                <w:rFonts w:ascii="HelveticaNeue-Bold" w:hAnsi="HelveticaNeue-Bold" w:cs="HelveticaNeue-Bold"/>
                <w:b/>
                <w:bCs/>
                <w:dstrike/>
                <w:color w:val="477EC1"/>
                <w:sz w:val="26"/>
                <w:szCs w:val="26"/>
                <w:highlight w:val="yellow"/>
                <w:lang w:val="en-AU"/>
              </w:rPr>
              <w:t>8</w:t>
            </w:r>
            <w:r w:rsidR="001B6D97" w:rsidRPr="00391AE2">
              <w:rPr>
                <w:rFonts w:ascii="HelveticaNeue-Bold" w:hAnsi="HelveticaNeue-Bold" w:cs="HelveticaNeue-Bold"/>
                <w:b/>
                <w:bCs/>
                <w:color w:val="477EC1"/>
                <w:sz w:val="26"/>
                <w:szCs w:val="26"/>
                <w:highlight w:val="yellow"/>
                <w:lang w:val="en-AU"/>
              </w:rPr>
              <w:t>15</w:t>
            </w:r>
            <w:r w:rsidRPr="00391AE2">
              <w:rPr>
                <w:rFonts w:ascii="HelveticaNeue-Bold" w:hAnsi="HelveticaNeue-Bold" w:cs="HelveticaNeue-Bold"/>
                <w:b/>
                <w:bCs/>
                <w:color w:val="477EC1"/>
                <w:sz w:val="26"/>
                <w:szCs w:val="26"/>
                <w:highlight w:val="yellow"/>
                <w:lang w:val="en-AU"/>
              </w:rPr>
              <w:t>.4</w:t>
            </w:r>
            <w:r>
              <w:rPr>
                <w:rFonts w:ascii="HelveticaNeue-Bold" w:hAnsi="HelveticaNeue-Bold" w:cs="HelveticaNeue-Bold"/>
                <w:b/>
                <w:bCs/>
                <w:color w:val="477EC1"/>
                <w:sz w:val="26"/>
                <w:szCs w:val="26"/>
                <w:lang w:val="en-AU"/>
              </w:rPr>
              <w:t>. Guideline 1105 - Shore-Side Portrayal Ensuring Harmonization with E-Navigation Related Information</w:t>
            </w:r>
          </w:p>
          <w:p w14:paraId="5C0EFECF" w14:textId="77777777" w:rsidR="00C37323" w:rsidRPr="00C37323" w:rsidRDefault="00C37323" w:rsidP="001B6D97">
            <w:pPr>
              <w:spacing w:before="60" w:after="60"/>
              <w:ind w:left="360"/>
              <w:rPr>
                <w:rFonts w:asciiTheme="minorHAnsi" w:hAnsiTheme="minorHAnsi" w:cstheme="minorHAnsi"/>
                <w:sz w:val="20"/>
                <w:szCs w:val="20"/>
                <w:lang w:val="en-AU"/>
              </w:rPr>
            </w:pPr>
            <w:r w:rsidRPr="00C37323">
              <w:rPr>
                <w:rFonts w:asciiTheme="minorHAnsi" w:hAnsiTheme="minorHAnsi" w:cstheme="minorHAnsi"/>
                <w:sz w:val="20"/>
                <w:szCs w:val="20"/>
                <w:lang w:val="en-AU"/>
              </w:rPr>
              <w:t>IALA Guideline 1105 provides guidance on how</w:t>
            </w:r>
            <w:r>
              <w:rPr>
                <w:rFonts w:asciiTheme="minorHAnsi" w:hAnsiTheme="minorHAnsi" w:cstheme="minorHAnsi"/>
                <w:sz w:val="20"/>
                <w:szCs w:val="20"/>
                <w:lang w:val="en-AU"/>
              </w:rPr>
              <w:t xml:space="preserve"> </w:t>
            </w:r>
            <w:r w:rsidRPr="00C37323">
              <w:rPr>
                <w:rFonts w:asciiTheme="minorHAnsi" w:hAnsiTheme="minorHAnsi" w:cstheme="minorHAnsi"/>
                <w:sz w:val="20"/>
                <w:szCs w:val="20"/>
                <w:lang w:val="en-AU"/>
              </w:rPr>
              <w:t>to achieve a ‘harmonized presentation’ of information</w:t>
            </w:r>
            <w:r>
              <w:rPr>
                <w:rFonts w:asciiTheme="minorHAnsi" w:hAnsiTheme="minorHAnsi" w:cstheme="minorHAnsi"/>
                <w:sz w:val="20"/>
                <w:szCs w:val="20"/>
                <w:lang w:val="en-AU"/>
              </w:rPr>
              <w:t xml:space="preserve"> </w:t>
            </w:r>
            <w:r w:rsidRPr="00C37323">
              <w:rPr>
                <w:rFonts w:asciiTheme="minorHAnsi" w:hAnsiTheme="minorHAnsi" w:cstheme="minorHAnsi"/>
                <w:sz w:val="20"/>
                <w:szCs w:val="20"/>
                <w:lang w:val="en-AU"/>
              </w:rPr>
              <w:t>ashore with the presentation on board in</w:t>
            </w:r>
            <w:r>
              <w:rPr>
                <w:rFonts w:asciiTheme="minorHAnsi" w:hAnsiTheme="minorHAnsi" w:cstheme="minorHAnsi"/>
                <w:sz w:val="20"/>
                <w:szCs w:val="20"/>
                <w:lang w:val="en-AU"/>
              </w:rPr>
              <w:t xml:space="preserve"> </w:t>
            </w:r>
            <w:r w:rsidRPr="00C37323">
              <w:rPr>
                <w:rFonts w:asciiTheme="minorHAnsi" w:hAnsiTheme="minorHAnsi" w:cstheme="minorHAnsi"/>
                <w:sz w:val="20"/>
                <w:szCs w:val="20"/>
                <w:lang w:val="en-AU"/>
              </w:rPr>
              <w:t>the e-Navigation context. The goal is to achieve</w:t>
            </w:r>
            <w:r>
              <w:rPr>
                <w:rFonts w:asciiTheme="minorHAnsi" w:hAnsiTheme="minorHAnsi" w:cstheme="minorHAnsi"/>
                <w:sz w:val="20"/>
                <w:szCs w:val="20"/>
                <w:lang w:val="en-AU"/>
              </w:rPr>
              <w:t xml:space="preserve"> </w:t>
            </w:r>
            <w:r w:rsidRPr="00C37323">
              <w:rPr>
                <w:rFonts w:asciiTheme="minorHAnsi" w:hAnsiTheme="minorHAnsi" w:cstheme="minorHAnsi"/>
                <w:sz w:val="20"/>
                <w:szCs w:val="20"/>
                <w:lang w:val="en-AU"/>
              </w:rPr>
              <w:t>improved common understanding of situations</w:t>
            </w:r>
            <w:r>
              <w:rPr>
                <w:rFonts w:asciiTheme="minorHAnsi" w:hAnsiTheme="minorHAnsi" w:cstheme="minorHAnsi"/>
                <w:sz w:val="20"/>
                <w:szCs w:val="20"/>
                <w:lang w:val="en-AU"/>
              </w:rPr>
              <w:t xml:space="preserve"> </w:t>
            </w:r>
            <w:r w:rsidRPr="00C37323">
              <w:rPr>
                <w:rFonts w:asciiTheme="minorHAnsi" w:hAnsiTheme="minorHAnsi" w:cstheme="minorHAnsi"/>
                <w:sz w:val="20"/>
                <w:szCs w:val="20"/>
                <w:lang w:val="en-AU"/>
              </w:rPr>
              <w:t>by shore side users and ship navigators by having</w:t>
            </w:r>
            <w:r>
              <w:rPr>
                <w:rFonts w:asciiTheme="minorHAnsi" w:hAnsiTheme="minorHAnsi" w:cstheme="minorHAnsi"/>
                <w:sz w:val="20"/>
                <w:szCs w:val="20"/>
                <w:lang w:val="en-AU"/>
              </w:rPr>
              <w:t xml:space="preserve"> </w:t>
            </w:r>
            <w:r w:rsidRPr="00C37323">
              <w:rPr>
                <w:rFonts w:asciiTheme="minorHAnsi" w:hAnsiTheme="minorHAnsi" w:cstheme="minorHAnsi"/>
                <w:sz w:val="20"/>
                <w:szCs w:val="20"/>
                <w:lang w:val="en-AU"/>
              </w:rPr>
              <w:t>similar portrayal of common information.</w:t>
            </w:r>
          </w:p>
          <w:tbl>
            <w:tblPr>
              <w:tblStyle w:val="TableGrid"/>
              <w:tblW w:w="6733" w:type="dxa"/>
              <w:tblInd w:w="360" w:type="dxa"/>
              <w:shd w:val="clear" w:color="auto" w:fill="00B0F0"/>
              <w:tblLook w:val="04A0" w:firstRow="1" w:lastRow="0" w:firstColumn="1" w:lastColumn="0" w:noHBand="0" w:noVBand="1"/>
            </w:tblPr>
            <w:tblGrid>
              <w:gridCol w:w="6733"/>
            </w:tblGrid>
            <w:tr w:rsidR="001B6D97" w:rsidRPr="001B6D97" w14:paraId="5AF604B0" w14:textId="77777777" w:rsidTr="00391AE2">
              <w:tc>
                <w:tcPr>
                  <w:tcW w:w="6733" w:type="dxa"/>
                  <w:shd w:val="clear" w:color="auto" w:fill="00B0F0"/>
                </w:tcPr>
                <w:p w14:paraId="46523632" w14:textId="77777777" w:rsidR="001B6D97" w:rsidRPr="001B6D97" w:rsidRDefault="001B6D97" w:rsidP="00391AE2">
                  <w:pPr>
                    <w:spacing w:before="60" w:after="60"/>
                    <w:rPr>
                      <w:rFonts w:asciiTheme="minorHAnsi" w:hAnsiTheme="minorHAnsi" w:cstheme="minorHAnsi"/>
                      <w:sz w:val="20"/>
                      <w:szCs w:val="20"/>
                      <w:lang w:val="en-AU"/>
                    </w:rPr>
                  </w:pPr>
                  <w:r w:rsidRPr="001B6D97">
                    <w:rPr>
                      <w:rFonts w:asciiTheme="minorHAnsi" w:hAnsiTheme="minorHAnsi" w:cstheme="minorHAnsi"/>
                      <w:sz w:val="20"/>
                      <w:szCs w:val="20"/>
                      <w:lang w:val="en-AU"/>
                    </w:rPr>
                    <w:t xml:space="preserve">This Guideline is not associated with an IALA Recommendation and is an informative provision of IALA Standard 1060 Digital Communication Technologies. It </w:t>
                  </w:r>
                  <w:r w:rsidRPr="00391AE2">
                    <w:rPr>
                      <w:rFonts w:asciiTheme="minorHAnsi" w:hAnsiTheme="minorHAnsi" w:cstheme="minorHAnsi"/>
                      <w:strike/>
                      <w:sz w:val="20"/>
                      <w:szCs w:val="20"/>
                      <w:highlight w:val="yellow"/>
                      <w:lang w:val="en-AU"/>
                    </w:rPr>
                    <w:t>simply</w:t>
                  </w:r>
                  <w:r w:rsidRPr="00391AE2">
                    <w:rPr>
                      <w:rFonts w:asciiTheme="minorHAnsi" w:hAnsiTheme="minorHAnsi" w:cstheme="minorHAnsi"/>
                      <w:sz w:val="20"/>
                      <w:szCs w:val="20"/>
                      <w:highlight w:val="yellow"/>
                      <w:lang w:val="en-AU"/>
                    </w:rPr>
                    <w:t xml:space="preserve"> </w:t>
                  </w:r>
                  <w:proofErr w:type="spellStart"/>
                  <w:r w:rsidRPr="00391AE2">
                    <w:rPr>
                      <w:rFonts w:asciiTheme="minorHAnsi" w:hAnsiTheme="minorHAnsi" w:cstheme="minorHAnsi"/>
                      <w:sz w:val="20"/>
                      <w:szCs w:val="20"/>
                      <w:highlight w:val="yellow"/>
                      <w:lang w:val="en-AU"/>
                    </w:rPr>
                    <w:t>specif</w:t>
                  </w:r>
                  <w:r w:rsidRPr="00391AE2">
                    <w:rPr>
                      <w:rFonts w:asciiTheme="minorHAnsi" w:hAnsiTheme="minorHAnsi" w:cstheme="minorHAnsi"/>
                      <w:strike/>
                      <w:sz w:val="20"/>
                      <w:szCs w:val="20"/>
                      <w:highlight w:val="yellow"/>
                      <w:lang w:val="en-AU"/>
                    </w:rPr>
                    <w:t>y</w:t>
                  </w:r>
                  <w:r w:rsidR="00391AE2" w:rsidRPr="00391AE2">
                    <w:rPr>
                      <w:rFonts w:asciiTheme="minorHAnsi" w:hAnsiTheme="minorHAnsi" w:cstheme="minorHAnsi"/>
                      <w:sz w:val="20"/>
                      <w:szCs w:val="20"/>
                      <w:highlight w:val="yellow"/>
                      <w:lang w:val="en-AU"/>
                    </w:rPr>
                    <w:t>ies</w:t>
                  </w:r>
                  <w:proofErr w:type="spellEnd"/>
                  <w:r w:rsidR="00391AE2" w:rsidRPr="00391AE2">
                    <w:rPr>
                      <w:rFonts w:asciiTheme="minorHAnsi" w:hAnsiTheme="minorHAnsi" w:cstheme="minorHAnsi"/>
                      <w:sz w:val="20"/>
                      <w:szCs w:val="20"/>
                      <w:lang w:val="en-AU"/>
                    </w:rPr>
                    <w:t xml:space="preserve"> </w:t>
                  </w:r>
                  <w:r w:rsidRPr="001B6D97">
                    <w:rPr>
                      <w:rFonts w:asciiTheme="minorHAnsi" w:hAnsiTheme="minorHAnsi" w:cstheme="minorHAnsi"/>
                      <w:sz w:val="20"/>
                      <w:szCs w:val="20"/>
                      <w:lang w:val="en-AU"/>
                    </w:rPr>
                    <w:t xml:space="preserve">additional desirable practices but </w:t>
                  </w:r>
                  <w:r w:rsidRPr="00391AE2">
                    <w:rPr>
                      <w:rFonts w:asciiTheme="minorHAnsi" w:hAnsiTheme="minorHAnsi" w:cstheme="minorHAnsi"/>
                      <w:sz w:val="20"/>
                      <w:szCs w:val="20"/>
                      <w:highlight w:val="yellow"/>
                      <w:lang w:val="en-AU"/>
                    </w:rPr>
                    <w:t>with which</w:t>
                  </w:r>
                  <w:r>
                    <w:rPr>
                      <w:rFonts w:asciiTheme="minorHAnsi" w:hAnsiTheme="minorHAnsi" w:cstheme="minorHAnsi"/>
                      <w:sz w:val="20"/>
                      <w:szCs w:val="20"/>
                      <w:lang w:val="en-AU"/>
                    </w:rPr>
                    <w:t xml:space="preserve"> </w:t>
                  </w:r>
                  <w:r w:rsidRPr="001B6D97">
                    <w:rPr>
                      <w:rFonts w:asciiTheme="minorHAnsi" w:hAnsiTheme="minorHAnsi" w:cstheme="minorHAnsi"/>
                      <w:sz w:val="20"/>
                      <w:szCs w:val="20"/>
                      <w:lang w:val="en-AU"/>
                    </w:rPr>
                    <w:t>it is not necessary to conform in order to claim compliance to the Standard.</w:t>
                  </w:r>
                </w:p>
              </w:tc>
            </w:tr>
          </w:tbl>
          <w:p w14:paraId="2B1EBCB0" w14:textId="77777777" w:rsidR="00C37323" w:rsidRPr="00C37323" w:rsidRDefault="00C37323" w:rsidP="001B6D97">
            <w:pPr>
              <w:spacing w:before="60" w:after="60"/>
              <w:ind w:left="360"/>
              <w:rPr>
                <w:rFonts w:asciiTheme="minorHAnsi" w:hAnsiTheme="minorHAnsi" w:cstheme="minorHAnsi"/>
                <w:sz w:val="20"/>
                <w:szCs w:val="20"/>
              </w:rPr>
            </w:pPr>
            <w:r w:rsidRPr="00C37323">
              <w:rPr>
                <w:rFonts w:asciiTheme="minorHAnsi" w:hAnsiTheme="minorHAnsi" w:cstheme="minorHAnsi"/>
                <w:sz w:val="20"/>
                <w:szCs w:val="20"/>
                <w:lang w:val="en-AU"/>
              </w:rPr>
              <w:t xml:space="preserve">IALA Guideline 1105 - </w:t>
            </w:r>
            <w:r w:rsidRPr="00C37323">
              <w:rPr>
                <w:rFonts w:asciiTheme="minorHAnsi" w:hAnsiTheme="minorHAnsi" w:cstheme="minorHAnsi"/>
                <w:i/>
                <w:iCs/>
                <w:sz w:val="20"/>
                <w:szCs w:val="20"/>
                <w:lang w:val="en-AU"/>
              </w:rPr>
              <w:t>Shore-side portrayal ensuring</w:t>
            </w:r>
            <w:r>
              <w:rPr>
                <w:rFonts w:asciiTheme="minorHAnsi" w:hAnsiTheme="minorHAnsi" w:cstheme="minorHAnsi"/>
                <w:i/>
                <w:iCs/>
                <w:sz w:val="20"/>
                <w:szCs w:val="20"/>
                <w:lang w:val="en-AU"/>
              </w:rPr>
              <w:t xml:space="preserve"> </w:t>
            </w:r>
            <w:r w:rsidRPr="00C37323">
              <w:rPr>
                <w:rFonts w:asciiTheme="minorHAnsi" w:hAnsiTheme="minorHAnsi" w:cstheme="minorHAnsi"/>
                <w:i/>
                <w:iCs/>
                <w:sz w:val="20"/>
                <w:szCs w:val="20"/>
                <w:lang w:val="en-AU"/>
              </w:rPr>
              <w:t>harmonization with e-Navigation related information</w:t>
            </w:r>
            <w:r>
              <w:rPr>
                <w:rFonts w:asciiTheme="minorHAnsi" w:hAnsiTheme="minorHAnsi" w:cstheme="minorHAnsi"/>
                <w:i/>
                <w:iCs/>
                <w:sz w:val="20"/>
                <w:szCs w:val="20"/>
                <w:lang w:val="en-AU"/>
              </w:rPr>
              <w:t xml:space="preserve"> </w:t>
            </w:r>
            <w:r w:rsidRPr="00C37323">
              <w:rPr>
                <w:rFonts w:asciiTheme="minorHAnsi" w:hAnsiTheme="minorHAnsi" w:cstheme="minorHAnsi"/>
                <w:sz w:val="20"/>
                <w:szCs w:val="20"/>
                <w:lang w:val="en-AU"/>
              </w:rPr>
              <w:t xml:space="preserve">can be found at </w:t>
            </w:r>
            <w:hyperlink r:id="rId17" w:history="1">
              <w:r w:rsidRPr="00F35620">
                <w:rPr>
                  <w:rStyle w:val="Hyperlink"/>
                  <w:rFonts w:asciiTheme="minorHAnsi" w:hAnsiTheme="minorHAnsi" w:cstheme="minorHAnsi"/>
                  <w:sz w:val="20"/>
                  <w:szCs w:val="20"/>
                  <w:lang w:val="en-AU"/>
                </w:rPr>
                <w:t>https://www.iala-aism</w:t>
              </w:r>
            </w:hyperlink>
            <w:r w:rsidRPr="00C37323">
              <w:rPr>
                <w:rFonts w:asciiTheme="minorHAnsi" w:hAnsiTheme="minorHAnsi" w:cstheme="minorHAnsi"/>
                <w:sz w:val="20"/>
                <w:szCs w:val="20"/>
                <w:lang w:val="en-AU"/>
              </w:rPr>
              <w:t>.</w:t>
            </w:r>
            <w:r>
              <w:rPr>
                <w:rFonts w:asciiTheme="minorHAnsi" w:hAnsiTheme="minorHAnsi" w:cstheme="minorHAnsi"/>
                <w:sz w:val="20"/>
                <w:szCs w:val="20"/>
                <w:lang w:val="en-AU"/>
              </w:rPr>
              <w:t xml:space="preserve"> </w:t>
            </w:r>
            <w:r w:rsidRPr="00C37323">
              <w:rPr>
                <w:rFonts w:asciiTheme="minorHAnsi" w:hAnsiTheme="minorHAnsi" w:cstheme="minorHAnsi"/>
                <w:sz w:val="20"/>
                <w:szCs w:val="20"/>
                <w:lang w:val="en-AU"/>
              </w:rPr>
              <w:t>org/product/shore-side-portrayal-1105/ .</w:t>
            </w:r>
          </w:p>
        </w:tc>
      </w:tr>
      <w:tr w:rsidR="008532F0" w:rsidRPr="00D01A00" w14:paraId="6EF04999" w14:textId="77777777" w:rsidTr="00177619">
        <w:tc>
          <w:tcPr>
            <w:tcW w:w="2126" w:type="dxa"/>
          </w:tcPr>
          <w:p w14:paraId="1A6C395D" w14:textId="77777777" w:rsidR="008532F0" w:rsidRPr="00D01A00" w:rsidRDefault="006031EF"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lastRenderedPageBreak/>
              <w:t>11 – TRAINING AND ASSESSMENT</w:t>
            </w:r>
          </w:p>
        </w:tc>
        <w:tc>
          <w:tcPr>
            <w:tcW w:w="7087" w:type="dxa"/>
          </w:tcPr>
          <w:p w14:paraId="44E170D6" w14:textId="77777777" w:rsidR="006031EF" w:rsidRPr="00D01A00" w:rsidRDefault="006031EF" w:rsidP="007C167D">
            <w:pPr>
              <w:spacing w:before="60" w:after="60"/>
              <w:rPr>
                <w:rFonts w:asciiTheme="minorHAnsi" w:hAnsiTheme="minorHAnsi" w:cstheme="minorHAnsi"/>
                <w:b/>
                <w:sz w:val="20"/>
                <w:szCs w:val="20"/>
              </w:rPr>
            </w:pPr>
            <w:r w:rsidRPr="00D01A00">
              <w:rPr>
                <w:rFonts w:asciiTheme="minorHAnsi" w:hAnsiTheme="minorHAnsi" w:cstheme="minorHAnsi"/>
                <w:b/>
                <w:sz w:val="20"/>
                <w:szCs w:val="20"/>
              </w:rPr>
              <w:t>Page 26</w:t>
            </w:r>
          </w:p>
          <w:p w14:paraId="17B2A998" w14:textId="77777777" w:rsidR="006031EF" w:rsidRPr="00D01A00" w:rsidRDefault="000B00F0" w:rsidP="00F42434">
            <w:pPr>
              <w:spacing w:before="60" w:after="60"/>
              <w:rPr>
                <w:rFonts w:asciiTheme="minorHAnsi" w:hAnsiTheme="minorHAnsi" w:cstheme="minorHAnsi"/>
                <w:b/>
                <w:sz w:val="20"/>
                <w:szCs w:val="20"/>
              </w:rPr>
            </w:pPr>
            <w:r w:rsidRPr="00D01A00">
              <w:rPr>
                <w:rFonts w:asciiTheme="minorHAnsi" w:hAnsiTheme="minorHAnsi" w:cstheme="minorHAnsi"/>
                <w:b/>
                <w:sz w:val="20"/>
                <w:szCs w:val="20"/>
              </w:rPr>
              <w:t>Section 11.2 –</w:t>
            </w:r>
            <w:r w:rsidR="00F42434">
              <w:t xml:space="preserve"> </w:t>
            </w:r>
            <w:r w:rsidR="00F42434" w:rsidRPr="00F42434">
              <w:rPr>
                <w:rFonts w:asciiTheme="minorHAnsi" w:hAnsiTheme="minorHAnsi" w:cstheme="minorHAnsi"/>
                <w:b/>
                <w:sz w:val="20"/>
                <w:szCs w:val="20"/>
              </w:rPr>
              <w:t xml:space="preserve">Recommendation 0103 </w:t>
            </w:r>
            <w:r w:rsidR="00F42434">
              <w:rPr>
                <w:rFonts w:asciiTheme="minorHAnsi" w:hAnsiTheme="minorHAnsi" w:cstheme="minorHAnsi"/>
                <w:b/>
                <w:sz w:val="20"/>
                <w:szCs w:val="20"/>
              </w:rPr>
              <w:t>–</w:t>
            </w:r>
            <w:r w:rsidR="00F42434" w:rsidRPr="00F42434">
              <w:rPr>
                <w:rFonts w:asciiTheme="minorHAnsi" w:hAnsiTheme="minorHAnsi" w:cstheme="minorHAnsi"/>
                <w:b/>
                <w:sz w:val="20"/>
                <w:szCs w:val="20"/>
              </w:rPr>
              <w:t xml:space="preserve"> Training</w:t>
            </w:r>
            <w:r w:rsidR="00F42434">
              <w:rPr>
                <w:rFonts w:asciiTheme="minorHAnsi" w:hAnsiTheme="minorHAnsi" w:cstheme="minorHAnsi"/>
                <w:b/>
                <w:sz w:val="20"/>
                <w:szCs w:val="20"/>
              </w:rPr>
              <w:t xml:space="preserve"> </w:t>
            </w:r>
            <w:r w:rsidR="00F42434" w:rsidRPr="00F42434">
              <w:rPr>
                <w:rFonts w:asciiTheme="minorHAnsi" w:hAnsiTheme="minorHAnsi" w:cstheme="minorHAnsi"/>
                <w:b/>
                <w:sz w:val="20"/>
                <w:szCs w:val="20"/>
              </w:rPr>
              <w:t>and Certification of VTS Personnel</w:t>
            </w:r>
          </w:p>
          <w:p w14:paraId="3C20FC9E" w14:textId="77777777" w:rsidR="000B00F0" w:rsidRPr="00D01A00" w:rsidRDefault="000B00F0" w:rsidP="007C167D">
            <w:pPr>
              <w:spacing w:before="60" w:after="60"/>
              <w:rPr>
                <w:rFonts w:asciiTheme="minorHAnsi" w:hAnsiTheme="minorHAnsi" w:cstheme="minorHAnsi"/>
                <w:sz w:val="20"/>
                <w:szCs w:val="20"/>
              </w:rPr>
            </w:pPr>
            <w:r w:rsidRPr="00D01A00">
              <w:rPr>
                <w:rFonts w:asciiTheme="minorHAnsi" w:hAnsiTheme="minorHAnsi" w:cstheme="minorHAnsi"/>
                <w:sz w:val="20"/>
                <w:szCs w:val="20"/>
              </w:rPr>
              <w:t xml:space="preserve">The section should include an associated ‘blue box’ with </w:t>
            </w:r>
            <w:r w:rsidR="00C01308" w:rsidRPr="00D01A00">
              <w:rPr>
                <w:rFonts w:asciiTheme="minorHAnsi" w:hAnsiTheme="minorHAnsi" w:cstheme="minorHAnsi"/>
                <w:sz w:val="20"/>
                <w:szCs w:val="20"/>
              </w:rPr>
              <w:t xml:space="preserve">the </w:t>
            </w:r>
            <w:r w:rsidRPr="00D01A00">
              <w:rPr>
                <w:rFonts w:asciiTheme="minorHAnsi" w:hAnsiTheme="minorHAnsi" w:cstheme="minorHAnsi"/>
                <w:sz w:val="20"/>
                <w:szCs w:val="20"/>
              </w:rPr>
              <w:t xml:space="preserve">text </w:t>
            </w:r>
            <w:r w:rsidR="00C01308" w:rsidRPr="00D01A00">
              <w:rPr>
                <w:rFonts w:asciiTheme="minorHAnsi" w:hAnsiTheme="minorHAnsi" w:cstheme="minorHAnsi"/>
                <w:sz w:val="20"/>
                <w:szCs w:val="20"/>
              </w:rPr>
              <w:t xml:space="preserve">below </w:t>
            </w:r>
            <w:r w:rsidRPr="00D01A00">
              <w:rPr>
                <w:rFonts w:asciiTheme="minorHAnsi" w:hAnsiTheme="minorHAnsi" w:cstheme="minorHAnsi"/>
                <w:sz w:val="20"/>
                <w:szCs w:val="20"/>
              </w:rPr>
              <w:t xml:space="preserve">about the recommendation and associated guidelines as per </w:t>
            </w:r>
            <w:r w:rsidR="00F42434">
              <w:rPr>
                <w:rFonts w:asciiTheme="minorHAnsi" w:hAnsiTheme="minorHAnsi" w:cstheme="minorHAnsi"/>
                <w:sz w:val="20"/>
                <w:szCs w:val="20"/>
              </w:rPr>
              <w:t xml:space="preserve">Recommendations referenced </w:t>
            </w:r>
            <w:r w:rsidRPr="00D01A00">
              <w:rPr>
                <w:rFonts w:asciiTheme="minorHAnsi" w:hAnsiTheme="minorHAnsi" w:cstheme="minorHAnsi"/>
                <w:sz w:val="20"/>
                <w:szCs w:val="20"/>
              </w:rPr>
              <w:t>the other sections</w:t>
            </w:r>
            <w:r w:rsidR="00F42434">
              <w:rPr>
                <w:rFonts w:asciiTheme="minorHAnsi" w:hAnsiTheme="minorHAnsi" w:cstheme="minorHAnsi"/>
                <w:sz w:val="20"/>
                <w:szCs w:val="20"/>
              </w:rPr>
              <w:t xml:space="preserve"> within the document</w:t>
            </w:r>
            <w:r w:rsidRPr="00D01A00">
              <w:rPr>
                <w:rFonts w:asciiTheme="minorHAnsi" w:hAnsiTheme="minorHAnsi" w:cstheme="minorHAnsi"/>
                <w:sz w:val="20"/>
                <w:szCs w:val="20"/>
              </w:rPr>
              <w:t>.</w:t>
            </w:r>
          </w:p>
          <w:tbl>
            <w:tblPr>
              <w:tblStyle w:val="TableGrid"/>
              <w:tblW w:w="0" w:type="auto"/>
              <w:tblInd w:w="289" w:type="dxa"/>
              <w:shd w:val="clear" w:color="auto" w:fill="00B0F0"/>
              <w:tblLook w:val="04A0" w:firstRow="1" w:lastRow="0" w:firstColumn="1" w:lastColumn="0" w:noHBand="0" w:noVBand="1"/>
            </w:tblPr>
            <w:tblGrid>
              <w:gridCol w:w="6804"/>
            </w:tblGrid>
            <w:tr w:rsidR="000B00F0" w:rsidRPr="00D01A00" w14:paraId="76C4436D" w14:textId="77777777" w:rsidTr="001B6D97">
              <w:tc>
                <w:tcPr>
                  <w:tcW w:w="6804" w:type="dxa"/>
                  <w:shd w:val="clear" w:color="auto" w:fill="00B0F0"/>
                </w:tcPr>
                <w:p w14:paraId="58880F6A" w14:textId="77777777" w:rsidR="000B00F0" w:rsidRPr="00D01A00" w:rsidRDefault="000B00F0" w:rsidP="009C32C6">
                  <w:pPr>
                    <w:spacing w:before="60" w:after="60"/>
                    <w:rPr>
                      <w:rFonts w:asciiTheme="minorHAnsi" w:hAnsiTheme="minorHAnsi" w:cstheme="minorHAnsi"/>
                      <w:sz w:val="20"/>
                      <w:szCs w:val="20"/>
                    </w:rPr>
                  </w:pPr>
                  <w:r w:rsidRPr="00D01A00">
                    <w:rPr>
                      <w:rFonts w:asciiTheme="minorHAnsi" w:hAnsiTheme="minorHAnsi" w:cstheme="minorHAnsi"/>
                      <w:sz w:val="20"/>
                      <w:szCs w:val="20"/>
                    </w:rPr>
                    <w:t>IALA Recommendation R0103 – Training and Certification of VTS Personnel is a normative provision of IALA Standard 1050 Training and Certification</w:t>
                  </w:r>
                  <w:r w:rsidRPr="00D01A00">
                    <w:rPr>
                      <w:rFonts w:asciiTheme="minorHAnsi" w:hAnsiTheme="minorHAnsi"/>
                      <w:sz w:val="20"/>
                      <w:szCs w:val="20"/>
                    </w:rPr>
                    <w:t xml:space="preserve"> </w:t>
                  </w:r>
                  <w:r w:rsidRPr="00D01A00">
                    <w:rPr>
                      <w:rFonts w:asciiTheme="minorHAnsi" w:hAnsiTheme="minorHAnsi" w:cstheme="minorHAnsi"/>
                      <w:sz w:val="20"/>
                      <w:szCs w:val="20"/>
                    </w:rPr>
                    <w:t>and shall be observed if compliance with this Standard is claimed. To demonstrate compliance with the Recommendation the provisions of the associated Guideline need to be implemented.</w:t>
                  </w:r>
                </w:p>
              </w:tc>
            </w:tr>
          </w:tbl>
          <w:p w14:paraId="625B9858" w14:textId="77777777" w:rsidR="000B00F0" w:rsidRPr="00D01A00" w:rsidRDefault="000B00F0" w:rsidP="007C167D">
            <w:pPr>
              <w:spacing w:before="60" w:after="60"/>
              <w:rPr>
                <w:rFonts w:asciiTheme="minorHAnsi" w:hAnsiTheme="minorHAnsi" w:cstheme="minorHAnsi"/>
                <w:b/>
                <w:sz w:val="20"/>
                <w:szCs w:val="20"/>
              </w:rPr>
            </w:pPr>
          </w:p>
        </w:tc>
      </w:tr>
    </w:tbl>
    <w:p w14:paraId="1344666D" w14:textId="77777777" w:rsidR="00786950" w:rsidRDefault="00786950" w:rsidP="00786950"/>
    <w:p w14:paraId="421A102E" w14:textId="77777777" w:rsidR="005378F4" w:rsidRDefault="005378F4" w:rsidP="005378F4">
      <w:pPr>
        <w:rPr>
          <w:lang w:eastAsia="en-US"/>
        </w:rPr>
      </w:pPr>
    </w:p>
    <w:p w14:paraId="318E6C8E" w14:textId="77777777" w:rsidR="008330E4" w:rsidRDefault="008330E4" w:rsidP="005378F4">
      <w:pPr>
        <w:sectPr w:rsidR="008330E4" w:rsidSect="0082480E">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134" w:header="709" w:footer="709" w:gutter="0"/>
          <w:cols w:space="708"/>
          <w:docGrid w:linePitch="360"/>
        </w:sectPr>
      </w:pPr>
    </w:p>
    <w:p w14:paraId="3FE758DB" w14:textId="77777777" w:rsidR="002F72D6" w:rsidRPr="00160A86" w:rsidRDefault="00820978" w:rsidP="002F72D6">
      <w:pPr>
        <w:pStyle w:val="Heading3"/>
        <w:numPr>
          <w:ilvl w:val="0"/>
          <w:numId w:val="0"/>
        </w:numPr>
        <w:spacing w:before="92"/>
        <w:ind w:left="992"/>
        <w:jc w:val="right"/>
        <w:rPr>
          <w:color w:val="000000" w:themeColor="text1"/>
          <w:sz w:val="32"/>
          <w:szCs w:val="32"/>
        </w:rPr>
      </w:pPr>
      <w:r>
        <w:rPr>
          <w:color w:val="000000" w:themeColor="text1"/>
          <w:sz w:val="32"/>
          <w:szCs w:val="32"/>
        </w:rPr>
        <w:lastRenderedPageBreak/>
        <w:t xml:space="preserve">Annex </w:t>
      </w:r>
      <w:r w:rsidR="009A65CA">
        <w:rPr>
          <w:color w:val="000000" w:themeColor="text1"/>
          <w:sz w:val="32"/>
          <w:szCs w:val="32"/>
        </w:rPr>
        <w:t>3</w:t>
      </w:r>
    </w:p>
    <w:p w14:paraId="29489829" w14:textId="77777777" w:rsidR="008330E4" w:rsidRDefault="002F72D6" w:rsidP="00D01A00">
      <w:pPr>
        <w:pStyle w:val="Heading3"/>
        <w:numPr>
          <w:ilvl w:val="0"/>
          <w:numId w:val="0"/>
        </w:numPr>
        <w:shd w:val="clear" w:color="auto" w:fill="DBE5F1" w:themeFill="accent1" w:themeFillTint="33"/>
        <w:spacing w:before="92"/>
        <w:ind w:left="992"/>
        <w:jc w:val="center"/>
      </w:pPr>
      <w:r w:rsidRPr="00D01A00">
        <w:rPr>
          <w:color w:val="004F70"/>
          <w:spacing w:val="-5"/>
        </w:rPr>
        <w:t>It is proposed that the publication</w:t>
      </w:r>
      <w:r w:rsidRPr="00D01A00">
        <w:t xml:space="preserve"> “</w:t>
      </w:r>
      <w:r w:rsidRPr="00D01A00">
        <w:rPr>
          <w:i/>
          <w:color w:val="004F70"/>
          <w:spacing w:val="-5"/>
        </w:rPr>
        <w:t>IALA Reference List – Standard Documentation Relating to VTS</w:t>
      </w:r>
      <w:r w:rsidRPr="00D01A00">
        <w:rPr>
          <w:color w:val="004F70"/>
          <w:spacing w:val="-5"/>
        </w:rPr>
        <w:t>” be included as an Annex in the VTS Manual and updated with each release following Committee meetings.</w:t>
      </w:r>
    </w:p>
    <w:p w14:paraId="61022520" w14:textId="77777777" w:rsidR="00DE04CB" w:rsidRDefault="00DE04CB" w:rsidP="008330E4">
      <w:pPr>
        <w:pStyle w:val="BodyText"/>
        <w:spacing w:before="1" w:after="1"/>
        <w:rPr>
          <w:b/>
        </w:rPr>
      </w:pPr>
    </w:p>
    <w:p w14:paraId="2A571A5D" w14:textId="77777777" w:rsidR="008330E4" w:rsidRDefault="00DE04CB" w:rsidP="00160A86">
      <w:pPr>
        <w:pStyle w:val="BodyText"/>
        <w:spacing w:before="1" w:after="1"/>
        <w:ind w:left="720"/>
        <w:jc w:val="center"/>
        <w:rPr>
          <w:b/>
        </w:rPr>
      </w:pPr>
      <w:r w:rsidRPr="00DE04CB">
        <w:rPr>
          <w:b/>
          <w:highlight w:val="yellow"/>
        </w:rPr>
        <w:t>Note –</w:t>
      </w:r>
      <w:r w:rsidR="00E60D51">
        <w:rPr>
          <w:b/>
          <w:highlight w:val="yellow"/>
        </w:rPr>
        <w:t xml:space="preserve"> V</w:t>
      </w:r>
      <w:r w:rsidRPr="00DE04CB">
        <w:rPr>
          <w:b/>
          <w:highlight w:val="yellow"/>
        </w:rPr>
        <w:t>ersion on IALA web has not been updated since Dec 2019</w:t>
      </w:r>
      <w:r w:rsidR="00E60D51" w:rsidRPr="00E60D51">
        <w:rPr>
          <w:b/>
          <w:highlight w:val="yellow"/>
        </w:rPr>
        <w:t xml:space="preserve"> </w:t>
      </w:r>
      <w:r w:rsidR="00E60D51">
        <w:rPr>
          <w:b/>
          <w:highlight w:val="yellow"/>
        </w:rPr>
        <w:t>(</w:t>
      </w:r>
      <w:r w:rsidR="00E60D51" w:rsidRPr="00DE04CB">
        <w:rPr>
          <w:b/>
          <w:highlight w:val="yellow"/>
        </w:rPr>
        <w:t xml:space="preserve">Table </w:t>
      </w:r>
      <w:r w:rsidR="00E60D51">
        <w:rPr>
          <w:b/>
          <w:highlight w:val="yellow"/>
        </w:rPr>
        <w:t xml:space="preserve">below has updated </w:t>
      </w:r>
      <w:r w:rsidR="00B92B32">
        <w:rPr>
          <w:b/>
          <w:highlight w:val="yellow"/>
        </w:rPr>
        <w:t xml:space="preserve">– proposed </w:t>
      </w:r>
      <w:r w:rsidR="00E60D51">
        <w:rPr>
          <w:b/>
          <w:highlight w:val="yellow"/>
        </w:rPr>
        <w:t>text in track changes</w:t>
      </w:r>
      <w:r w:rsidRPr="00DE04CB">
        <w:rPr>
          <w:b/>
          <w:highlight w:val="yellow"/>
        </w:rPr>
        <w:t>)</w:t>
      </w:r>
    </w:p>
    <w:p w14:paraId="6A9B1E2D" w14:textId="77777777" w:rsidR="00DE04CB" w:rsidRDefault="00DE04CB" w:rsidP="008330E4">
      <w:pPr>
        <w:pStyle w:val="BodyText"/>
        <w:spacing w:before="1" w:after="1"/>
        <w:rPr>
          <w:b/>
        </w:rPr>
      </w:pPr>
    </w:p>
    <w:tbl>
      <w:tblPr>
        <w:tblW w:w="15720" w:type="dxa"/>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04"/>
        <w:gridCol w:w="1701"/>
        <w:gridCol w:w="992"/>
        <w:gridCol w:w="3260"/>
        <w:gridCol w:w="1276"/>
        <w:gridCol w:w="1134"/>
        <w:gridCol w:w="5953"/>
      </w:tblGrid>
      <w:tr w:rsidR="008330E4" w:rsidRPr="00160A86" w14:paraId="2E9E54DF" w14:textId="77777777" w:rsidTr="00922E46">
        <w:trPr>
          <w:trHeight w:val="321"/>
          <w:tblHeader/>
        </w:trPr>
        <w:tc>
          <w:tcPr>
            <w:tcW w:w="1404" w:type="dxa"/>
            <w:vMerge w:val="restart"/>
            <w:shd w:val="clear" w:color="auto" w:fill="00548B"/>
          </w:tcPr>
          <w:p w14:paraId="5BE18D9F" w14:textId="77777777" w:rsidR="008330E4" w:rsidRPr="00160A86" w:rsidRDefault="008330E4" w:rsidP="009C32C6">
            <w:pPr>
              <w:pStyle w:val="TableParagraph"/>
              <w:spacing w:before="6"/>
              <w:rPr>
                <w:rFonts w:asciiTheme="minorHAnsi" w:hAnsiTheme="minorHAnsi" w:cstheme="minorHAnsi"/>
                <w:b/>
                <w:sz w:val="18"/>
                <w:szCs w:val="18"/>
              </w:rPr>
            </w:pPr>
          </w:p>
          <w:p w14:paraId="7702EE77" w14:textId="77777777" w:rsidR="008330E4" w:rsidRPr="00160A86" w:rsidRDefault="008330E4" w:rsidP="009C32C6">
            <w:pPr>
              <w:pStyle w:val="TableParagraph"/>
              <w:ind w:left="297"/>
              <w:rPr>
                <w:rFonts w:asciiTheme="minorHAnsi" w:hAnsiTheme="minorHAnsi" w:cstheme="minorHAnsi"/>
                <w:b/>
                <w:sz w:val="18"/>
                <w:szCs w:val="18"/>
              </w:rPr>
            </w:pPr>
            <w:r w:rsidRPr="00160A86">
              <w:rPr>
                <w:rFonts w:asciiTheme="minorHAnsi" w:hAnsiTheme="minorHAnsi" w:cstheme="minorHAnsi"/>
                <w:b/>
                <w:color w:val="FFFFFF"/>
                <w:sz w:val="18"/>
                <w:szCs w:val="18"/>
              </w:rPr>
              <w:t>Standard</w:t>
            </w:r>
          </w:p>
        </w:tc>
        <w:tc>
          <w:tcPr>
            <w:tcW w:w="1701" w:type="dxa"/>
            <w:vMerge w:val="restart"/>
            <w:shd w:val="clear" w:color="auto" w:fill="808080"/>
          </w:tcPr>
          <w:p w14:paraId="4683460A" w14:textId="77777777" w:rsidR="008330E4" w:rsidRPr="00160A86" w:rsidRDefault="008330E4" w:rsidP="009C32C6">
            <w:pPr>
              <w:pStyle w:val="TableParagraph"/>
              <w:spacing w:before="6"/>
              <w:rPr>
                <w:rFonts w:asciiTheme="minorHAnsi" w:hAnsiTheme="minorHAnsi" w:cstheme="minorHAnsi"/>
                <w:b/>
                <w:sz w:val="18"/>
                <w:szCs w:val="18"/>
              </w:rPr>
            </w:pPr>
          </w:p>
          <w:p w14:paraId="3522BC62" w14:textId="77777777" w:rsidR="008330E4" w:rsidRPr="00160A86" w:rsidRDefault="008330E4" w:rsidP="009C32C6">
            <w:pPr>
              <w:pStyle w:val="TableParagraph"/>
              <w:ind w:left="534" w:right="527"/>
              <w:jc w:val="center"/>
              <w:rPr>
                <w:rFonts w:asciiTheme="minorHAnsi" w:hAnsiTheme="minorHAnsi" w:cstheme="minorHAnsi"/>
                <w:b/>
                <w:sz w:val="18"/>
                <w:szCs w:val="18"/>
              </w:rPr>
            </w:pPr>
            <w:r w:rsidRPr="00160A86">
              <w:rPr>
                <w:rFonts w:asciiTheme="minorHAnsi" w:hAnsiTheme="minorHAnsi" w:cstheme="minorHAnsi"/>
                <w:b/>
                <w:color w:val="FFFFFF"/>
                <w:sz w:val="18"/>
                <w:szCs w:val="18"/>
              </w:rPr>
              <w:t>Scope</w:t>
            </w:r>
          </w:p>
        </w:tc>
        <w:tc>
          <w:tcPr>
            <w:tcW w:w="5528" w:type="dxa"/>
            <w:gridSpan w:val="3"/>
            <w:shd w:val="clear" w:color="auto" w:fill="009FDF"/>
          </w:tcPr>
          <w:p w14:paraId="10A1D1C6" w14:textId="77777777" w:rsidR="008330E4" w:rsidRPr="00160A86" w:rsidRDefault="008330E4" w:rsidP="00DE04CB">
            <w:pPr>
              <w:pStyle w:val="TableParagraph"/>
              <w:spacing w:before="51"/>
              <w:ind w:left="2079" w:right="2067" w:hanging="376"/>
              <w:jc w:val="center"/>
              <w:rPr>
                <w:rFonts w:asciiTheme="minorHAnsi" w:hAnsiTheme="minorHAnsi" w:cstheme="minorHAnsi"/>
                <w:b/>
                <w:sz w:val="18"/>
                <w:szCs w:val="18"/>
              </w:rPr>
            </w:pPr>
            <w:r w:rsidRPr="00160A86">
              <w:rPr>
                <w:rFonts w:asciiTheme="minorHAnsi" w:hAnsiTheme="minorHAnsi" w:cstheme="minorHAnsi"/>
                <w:b/>
                <w:color w:val="FFFFFF"/>
                <w:sz w:val="18"/>
                <w:szCs w:val="18"/>
              </w:rPr>
              <w:t>Recommendation</w:t>
            </w:r>
          </w:p>
        </w:tc>
        <w:tc>
          <w:tcPr>
            <w:tcW w:w="1134" w:type="dxa"/>
            <w:shd w:val="clear" w:color="auto" w:fill="407DC8"/>
          </w:tcPr>
          <w:p w14:paraId="2AF94810" w14:textId="77777777" w:rsidR="008330E4" w:rsidRPr="00160A86" w:rsidRDefault="008330E4" w:rsidP="009C32C6">
            <w:pPr>
              <w:pStyle w:val="TableParagraph"/>
              <w:rPr>
                <w:rFonts w:asciiTheme="minorHAnsi" w:hAnsiTheme="minorHAnsi" w:cstheme="minorHAnsi"/>
                <w:sz w:val="18"/>
                <w:szCs w:val="18"/>
              </w:rPr>
            </w:pPr>
          </w:p>
        </w:tc>
        <w:tc>
          <w:tcPr>
            <w:tcW w:w="5953" w:type="dxa"/>
            <w:shd w:val="clear" w:color="auto" w:fill="407DC8"/>
          </w:tcPr>
          <w:p w14:paraId="384E4AF4" w14:textId="77777777" w:rsidR="008330E4" w:rsidRPr="00160A86" w:rsidRDefault="008330E4" w:rsidP="009C32C6">
            <w:pPr>
              <w:pStyle w:val="TableParagraph"/>
              <w:spacing w:before="51"/>
              <w:ind w:left="2603" w:right="2582"/>
              <w:jc w:val="center"/>
              <w:rPr>
                <w:rFonts w:asciiTheme="minorHAnsi" w:hAnsiTheme="minorHAnsi" w:cstheme="minorHAnsi"/>
                <w:b/>
                <w:sz w:val="18"/>
                <w:szCs w:val="18"/>
              </w:rPr>
            </w:pPr>
            <w:r w:rsidRPr="00160A86">
              <w:rPr>
                <w:rFonts w:asciiTheme="minorHAnsi" w:hAnsiTheme="minorHAnsi" w:cstheme="minorHAnsi"/>
                <w:b/>
                <w:color w:val="FFFFFF"/>
                <w:sz w:val="18"/>
                <w:szCs w:val="18"/>
              </w:rPr>
              <w:t>Guideline</w:t>
            </w:r>
          </w:p>
        </w:tc>
      </w:tr>
      <w:tr w:rsidR="008330E4" w:rsidRPr="00160A86" w14:paraId="278529FB" w14:textId="77777777" w:rsidTr="00922E46">
        <w:trPr>
          <w:trHeight w:val="438"/>
          <w:tblHeader/>
        </w:trPr>
        <w:tc>
          <w:tcPr>
            <w:tcW w:w="1404" w:type="dxa"/>
            <w:vMerge/>
            <w:tcBorders>
              <w:top w:val="nil"/>
            </w:tcBorders>
            <w:shd w:val="clear" w:color="auto" w:fill="00548B"/>
          </w:tcPr>
          <w:p w14:paraId="0B2ACDE0"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0428BC35" w14:textId="77777777" w:rsidR="008330E4" w:rsidRPr="00160A86" w:rsidRDefault="008330E4" w:rsidP="009C32C6">
            <w:pPr>
              <w:rPr>
                <w:rFonts w:asciiTheme="minorHAnsi" w:hAnsiTheme="minorHAnsi" w:cstheme="minorHAnsi"/>
                <w:sz w:val="18"/>
                <w:szCs w:val="18"/>
              </w:rPr>
            </w:pPr>
          </w:p>
        </w:tc>
        <w:tc>
          <w:tcPr>
            <w:tcW w:w="992" w:type="dxa"/>
            <w:shd w:val="clear" w:color="auto" w:fill="009FDF"/>
          </w:tcPr>
          <w:p w14:paraId="29C8E8B7" w14:textId="77777777" w:rsidR="008330E4" w:rsidRPr="00160A86" w:rsidRDefault="008330E4" w:rsidP="009C32C6">
            <w:pPr>
              <w:pStyle w:val="TableParagraph"/>
              <w:spacing w:before="109"/>
              <w:ind w:right="262"/>
              <w:jc w:val="right"/>
              <w:rPr>
                <w:rFonts w:asciiTheme="minorHAnsi" w:hAnsiTheme="minorHAnsi" w:cstheme="minorHAnsi"/>
                <w:b/>
                <w:sz w:val="18"/>
                <w:szCs w:val="18"/>
              </w:rPr>
            </w:pPr>
            <w:r w:rsidRPr="00160A86">
              <w:rPr>
                <w:rFonts w:asciiTheme="minorHAnsi" w:hAnsiTheme="minorHAnsi" w:cstheme="minorHAnsi"/>
                <w:b/>
                <w:color w:val="FFFFFF"/>
                <w:sz w:val="18"/>
                <w:szCs w:val="18"/>
              </w:rPr>
              <w:t>Ref.</w:t>
            </w:r>
          </w:p>
        </w:tc>
        <w:tc>
          <w:tcPr>
            <w:tcW w:w="3260" w:type="dxa"/>
            <w:shd w:val="clear" w:color="auto" w:fill="009FDF"/>
          </w:tcPr>
          <w:p w14:paraId="1B947572" w14:textId="77777777" w:rsidR="008330E4" w:rsidRPr="00160A86" w:rsidRDefault="008330E4" w:rsidP="00DE04CB">
            <w:pPr>
              <w:pStyle w:val="TableParagraph"/>
              <w:spacing w:before="109"/>
              <w:ind w:left="1514" w:right="1505" w:hanging="237"/>
              <w:jc w:val="center"/>
              <w:rPr>
                <w:rFonts w:asciiTheme="minorHAnsi" w:hAnsiTheme="minorHAnsi" w:cstheme="minorHAnsi"/>
                <w:b/>
                <w:sz w:val="18"/>
                <w:szCs w:val="18"/>
              </w:rPr>
            </w:pPr>
            <w:r w:rsidRPr="00160A86">
              <w:rPr>
                <w:rFonts w:asciiTheme="minorHAnsi" w:hAnsiTheme="minorHAnsi" w:cstheme="minorHAnsi"/>
                <w:b/>
                <w:color w:val="FFFFFF"/>
                <w:sz w:val="18"/>
                <w:szCs w:val="18"/>
              </w:rPr>
              <w:t>Title</w:t>
            </w:r>
          </w:p>
        </w:tc>
        <w:tc>
          <w:tcPr>
            <w:tcW w:w="1276" w:type="dxa"/>
            <w:shd w:val="clear" w:color="auto" w:fill="009FDF"/>
          </w:tcPr>
          <w:p w14:paraId="296A5C66" w14:textId="77777777" w:rsidR="008330E4" w:rsidRPr="00160A86" w:rsidRDefault="008330E4" w:rsidP="009C32C6">
            <w:pPr>
              <w:pStyle w:val="TableParagraph"/>
              <w:spacing w:line="219" w:lineRule="exact"/>
              <w:ind w:left="185"/>
              <w:rPr>
                <w:rFonts w:asciiTheme="minorHAnsi" w:hAnsiTheme="minorHAnsi" w:cstheme="minorHAnsi"/>
                <w:b/>
                <w:sz w:val="18"/>
                <w:szCs w:val="18"/>
              </w:rPr>
            </w:pPr>
            <w:r w:rsidRPr="00160A86">
              <w:rPr>
                <w:rFonts w:asciiTheme="minorHAnsi" w:hAnsiTheme="minorHAnsi" w:cstheme="minorHAnsi"/>
                <w:b/>
                <w:color w:val="FFFFFF"/>
                <w:sz w:val="18"/>
                <w:szCs w:val="18"/>
              </w:rPr>
              <w:t>Normative</w:t>
            </w:r>
            <w:r w:rsidRPr="00160A86">
              <w:rPr>
                <w:rFonts w:asciiTheme="minorHAnsi" w:hAnsiTheme="minorHAnsi" w:cstheme="minorHAnsi"/>
                <w:b/>
                <w:color w:val="FFFFFF"/>
                <w:spacing w:val="-5"/>
                <w:sz w:val="18"/>
                <w:szCs w:val="18"/>
              </w:rPr>
              <w:t xml:space="preserve"> </w:t>
            </w:r>
            <w:r w:rsidRPr="00160A86">
              <w:rPr>
                <w:rFonts w:asciiTheme="minorHAnsi" w:hAnsiTheme="minorHAnsi" w:cstheme="minorHAnsi"/>
                <w:b/>
                <w:color w:val="FFFFFF"/>
                <w:sz w:val="18"/>
                <w:szCs w:val="18"/>
              </w:rPr>
              <w:t>/</w:t>
            </w:r>
          </w:p>
          <w:p w14:paraId="7067818E" w14:textId="77777777" w:rsidR="008330E4" w:rsidRPr="00160A86" w:rsidRDefault="008330E4" w:rsidP="009C32C6">
            <w:pPr>
              <w:pStyle w:val="TableParagraph"/>
              <w:spacing w:before="1" w:line="199" w:lineRule="exact"/>
              <w:ind w:left="202"/>
              <w:rPr>
                <w:rFonts w:asciiTheme="minorHAnsi" w:hAnsiTheme="minorHAnsi" w:cstheme="minorHAnsi"/>
                <w:b/>
                <w:sz w:val="18"/>
                <w:szCs w:val="18"/>
              </w:rPr>
            </w:pPr>
            <w:r w:rsidRPr="00160A86">
              <w:rPr>
                <w:rFonts w:asciiTheme="minorHAnsi" w:hAnsiTheme="minorHAnsi" w:cstheme="minorHAnsi"/>
                <w:b/>
                <w:color w:val="FFFFFF"/>
                <w:sz w:val="18"/>
                <w:szCs w:val="18"/>
              </w:rPr>
              <w:t>Informative</w:t>
            </w:r>
          </w:p>
        </w:tc>
        <w:tc>
          <w:tcPr>
            <w:tcW w:w="1134" w:type="dxa"/>
            <w:shd w:val="clear" w:color="auto" w:fill="407DC8"/>
          </w:tcPr>
          <w:p w14:paraId="4DE20FE2" w14:textId="77777777" w:rsidR="008330E4" w:rsidRPr="00160A86" w:rsidRDefault="008330E4" w:rsidP="009C32C6">
            <w:pPr>
              <w:pStyle w:val="TableParagraph"/>
              <w:spacing w:before="109"/>
              <w:ind w:left="280"/>
              <w:rPr>
                <w:rFonts w:asciiTheme="minorHAnsi" w:hAnsiTheme="minorHAnsi" w:cstheme="minorHAnsi"/>
                <w:b/>
                <w:sz w:val="18"/>
                <w:szCs w:val="18"/>
              </w:rPr>
            </w:pPr>
            <w:r w:rsidRPr="00160A86">
              <w:rPr>
                <w:rFonts w:asciiTheme="minorHAnsi" w:hAnsiTheme="minorHAnsi" w:cstheme="minorHAnsi"/>
                <w:b/>
                <w:color w:val="FFFFFF"/>
                <w:sz w:val="18"/>
                <w:szCs w:val="18"/>
              </w:rPr>
              <w:t>Ref.</w:t>
            </w:r>
          </w:p>
        </w:tc>
        <w:tc>
          <w:tcPr>
            <w:tcW w:w="5953" w:type="dxa"/>
            <w:shd w:val="clear" w:color="auto" w:fill="407DC8"/>
          </w:tcPr>
          <w:p w14:paraId="74882F22" w14:textId="77777777" w:rsidR="008330E4" w:rsidRPr="00160A86" w:rsidRDefault="008330E4" w:rsidP="009C32C6">
            <w:pPr>
              <w:pStyle w:val="TableParagraph"/>
              <w:spacing w:before="109"/>
              <w:ind w:left="2603" w:right="2581"/>
              <w:jc w:val="center"/>
              <w:rPr>
                <w:rFonts w:asciiTheme="minorHAnsi" w:hAnsiTheme="minorHAnsi" w:cstheme="minorHAnsi"/>
                <w:b/>
                <w:sz w:val="18"/>
                <w:szCs w:val="18"/>
              </w:rPr>
            </w:pPr>
            <w:r w:rsidRPr="00160A86">
              <w:rPr>
                <w:rFonts w:asciiTheme="minorHAnsi" w:hAnsiTheme="minorHAnsi" w:cstheme="minorHAnsi"/>
                <w:b/>
                <w:color w:val="FFFFFF"/>
                <w:sz w:val="18"/>
                <w:szCs w:val="18"/>
              </w:rPr>
              <w:t>Title</w:t>
            </w:r>
          </w:p>
        </w:tc>
      </w:tr>
      <w:tr w:rsidR="008330E4" w:rsidRPr="00160A86" w14:paraId="769EFE91" w14:textId="77777777" w:rsidTr="00922E46">
        <w:trPr>
          <w:trHeight w:val="253"/>
        </w:trPr>
        <w:tc>
          <w:tcPr>
            <w:tcW w:w="1404" w:type="dxa"/>
            <w:vMerge w:val="restart"/>
            <w:tcBorders>
              <w:bottom w:val="double" w:sz="1" w:space="0" w:color="000000"/>
            </w:tcBorders>
            <w:shd w:val="clear" w:color="auto" w:fill="00548B"/>
          </w:tcPr>
          <w:p w14:paraId="3AA85B20" w14:textId="77777777" w:rsidR="008330E4" w:rsidRPr="00160A86" w:rsidRDefault="008330E4" w:rsidP="009C32C6">
            <w:pPr>
              <w:pStyle w:val="TableParagraph"/>
              <w:spacing w:before="1" w:line="219"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IALA1010</w:t>
            </w:r>
          </w:p>
          <w:p w14:paraId="67BCA567" w14:textId="77777777" w:rsidR="008330E4" w:rsidRPr="00160A86" w:rsidRDefault="008330E4" w:rsidP="009C32C6">
            <w:pPr>
              <w:pStyle w:val="TableParagraph"/>
              <w:ind w:left="69" w:right="115"/>
              <w:rPr>
                <w:rFonts w:asciiTheme="minorHAnsi" w:hAnsiTheme="minorHAnsi" w:cstheme="minorHAnsi"/>
                <w:b/>
                <w:sz w:val="18"/>
                <w:szCs w:val="18"/>
              </w:rPr>
            </w:pPr>
            <w:proofErr w:type="spellStart"/>
            <w:r w:rsidRPr="00160A86">
              <w:rPr>
                <w:rFonts w:asciiTheme="minorHAnsi" w:hAnsiTheme="minorHAnsi" w:cstheme="minorHAnsi"/>
                <w:b/>
                <w:color w:val="FFFFFF"/>
                <w:spacing w:val="-1"/>
                <w:sz w:val="18"/>
                <w:szCs w:val="18"/>
              </w:rPr>
              <w:t>AtoN</w:t>
            </w:r>
            <w:proofErr w:type="spellEnd"/>
            <w:r w:rsidRPr="00160A86">
              <w:rPr>
                <w:rFonts w:asciiTheme="minorHAnsi" w:hAnsiTheme="minorHAnsi" w:cstheme="minorHAnsi"/>
                <w:b/>
                <w:color w:val="FFFFFF"/>
                <w:spacing w:val="-1"/>
                <w:sz w:val="18"/>
                <w:szCs w:val="18"/>
              </w:rPr>
              <w:t xml:space="preserve"> Planning</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and Service</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z w:val="18"/>
                <w:szCs w:val="18"/>
              </w:rPr>
              <w:t>Requirements</w:t>
            </w:r>
          </w:p>
        </w:tc>
        <w:tc>
          <w:tcPr>
            <w:tcW w:w="1701" w:type="dxa"/>
            <w:vMerge w:val="restart"/>
            <w:shd w:val="clear" w:color="auto" w:fill="808080"/>
          </w:tcPr>
          <w:p w14:paraId="4B2244E5" w14:textId="77777777" w:rsidR="008330E4" w:rsidRPr="00160A86" w:rsidRDefault="008330E4" w:rsidP="009C32C6">
            <w:pPr>
              <w:pStyle w:val="TableParagraph"/>
              <w:spacing w:before="1"/>
              <w:ind w:left="69"/>
              <w:rPr>
                <w:rFonts w:asciiTheme="minorHAnsi" w:hAnsiTheme="minorHAnsi" w:cstheme="minorHAnsi"/>
                <w:b/>
                <w:sz w:val="18"/>
                <w:szCs w:val="18"/>
              </w:rPr>
            </w:pPr>
            <w:r w:rsidRPr="00160A86">
              <w:rPr>
                <w:rFonts w:asciiTheme="minorHAnsi" w:hAnsiTheme="minorHAnsi" w:cstheme="minorHAnsi"/>
                <w:b/>
                <w:color w:val="FFFFFF"/>
                <w:sz w:val="18"/>
                <w:szCs w:val="18"/>
              </w:rPr>
              <w:t>Risk</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z w:val="18"/>
                <w:szCs w:val="18"/>
              </w:rPr>
              <w:t>Management</w:t>
            </w:r>
          </w:p>
        </w:tc>
        <w:tc>
          <w:tcPr>
            <w:tcW w:w="992" w:type="dxa"/>
            <w:vMerge w:val="restart"/>
          </w:tcPr>
          <w:p w14:paraId="7CB9F548" w14:textId="77777777" w:rsidR="008330E4" w:rsidRPr="00160A86" w:rsidRDefault="008330E4" w:rsidP="009C32C6">
            <w:pPr>
              <w:pStyle w:val="TableParagraph"/>
              <w:spacing w:before="1"/>
              <w:ind w:left="195"/>
              <w:rPr>
                <w:rFonts w:asciiTheme="minorHAnsi" w:hAnsiTheme="minorHAnsi" w:cstheme="minorHAnsi"/>
                <w:sz w:val="18"/>
                <w:szCs w:val="18"/>
              </w:rPr>
            </w:pPr>
            <w:r w:rsidRPr="00160A86">
              <w:rPr>
                <w:rFonts w:asciiTheme="minorHAnsi" w:hAnsiTheme="minorHAnsi" w:cstheme="minorHAnsi"/>
                <w:sz w:val="18"/>
                <w:szCs w:val="18"/>
              </w:rPr>
              <w:t>R1002</w:t>
            </w:r>
          </w:p>
        </w:tc>
        <w:tc>
          <w:tcPr>
            <w:tcW w:w="3260" w:type="dxa"/>
            <w:vMerge w:val="restart"/>
          </w:tcPr>
          <w:p w14:paraId="0503C12C" w14:textId="77777777" w:rsidR="008330E4" w:rsidRPr="00160A86" w:rsidRDefault="008330E4" w:rsidP="009C32C6">
            <w:pPr>
              <w:pStyle w:val="TableParagraph"/>
              <w:spacing w:before="1"/>
              <w:ind w:left="71" w:right="632"/>
              <w:rPr>
                <w:rFonts w:asciiTheme="minorHAnsi" w:hAnsiTheme="minorHAnsi" w:cstheme="minorHAnsi"/>
                <w:sz w:val="18"/>
                <w:szCs w:val="18"/>
              </w:rPr>
            </w:pPr>
            <w:r w:rsidRPr="00160A86">
              <w:rPr>
                <w:rFonts w:asciiTheme="minorHAnsi" w:hAnsiTheme="minorHAnsi" w:cstheme="minorHAnsi"/>
                <w:sz w:val="18"/>
                <w:szCs w:val="18"/>
              </w:rPr>
              <w:t>Risk</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Management</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Marine</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Aids</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to</w:t>
            </w:r>
            <w:r w:rsidR="00922E46" w:rsidRPr="00160A86">
              <w:rPr>
                <w:rFonts w:asciiTheme="minorHAnsi" w:hAnsiTheme="minorHAnsi" w:cstheme="minorHAnsi"/>
                <w:sz w:val="18"/>
                <w:szCs w:val="18"/>
              </w:rPr>
              <w:t xml:space="preserve"> </w:t>
            </w:r>
            <w:r w:rsidRPr="00160A86">
              <w:rPr>
                <w:rFonts w:asciiTheme="minorHAnsi" w:hAnsiTheme="minorHAnsi" w:cstheme="minorHAnsi"/>
                <w:spacing w:val="-37"/>
                <w:sz w:val="18"/>
                <w:szCs w:val="18"/>
              </w:rPr>
              <w:t xml:space="preserve"> </w:t>
            </w:r>
            <w:r w:rsidRPr="00160A86">
              <w:rPr>
                <w:rFonts w:asciiTheme="minorHAnsi" w:hAnsiTheme="minorHAnsi" w:cstheme="minorHAnsi"/>
                <w:sz w:val="18"/>
                <w:szCs w:val="18"/>
              </w:rPr>
              <w:t>Navigation</w:t>
            </w:r>
          </w:p>
        </w:tc>
        <w:tc>
          <w:tcPr>
            <w:tcW w:w="1276" w:type="dxa"/>
            <w:vMerge w:val="restart"/>
          </w:tcPr>
          <w:p w14:paraId="7C166BC1" w14:textId="77777777" w:rsidR="008330E4" w:rsidRPr="00160A86" w:rsidRDefault="008330E4" w:rsidP="009C32C6">
            <w:pPr>
              <w:pStyle w:val="TableParagraph"/>
              <w:spacing w:before="1"/>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0330C2DA" w14:textId="77777777" w:rsidR="008330E4" w:rsidRPr="00160A86" w:rsidRDefault="008330E4" w:rsidP="00DC5B55">
            <w:pPr>
              <w:pStyle w:val="TableParagraph"/>
              <w:spacing w:before="1"/>
              <w:ind w:left="73"/>
              <w:rPr>
                <w:rFonts w:asciiTheme="minorHAnsi" w:hAnsiTheme="minorHAnsi" w:cstheme="minorHAnsi"/>
                <w:sz w:val="18"/>
                <w:szCs w:val="18"/>
              </w:rPr>
            </w:pPr>
            <w:del w:id="2" w:author="Trainor, Neil" w:date="2021-03-27T12:34:00Z">
              <w:r w:rsidRPr="00160A86" w:rsidDel="00DC5B55">
                <w:rPr>
                  <w:rFonts w:asciiTheme="minorHAnsi" w:hAnsiTheme="minorHAnsi" w:cstheme="minorHAnsi"/>
                  <w:sz w:val="18"/>
                  <w:szCs w:val="18"/>
                </w:rPr>
                <w:delText>[</w:delText>
              </w:r>
            </w:del>
            <w:r w:rsidRPr="00160A86">
              <w:rPr>
                <w:rFonts w:asciiTheme="minorHAnsi" w:hAnsiTheme="minorHAnsi" w:cstheme="minorHAnsi"/>
                <w:sz w:val="18"/>
                <w:szCs w:val="18"/>
              </w:rPr>
              <w:t>G</w:t>
            </w:r>
            <w:del w:id="3" w:author="Trainor, Neil" w:date="2021-03-27T12:34:00Z">
              <w:r w:rsidRPr="00160A86" w:rsidDel="00DC5B55">
                <w:rPr>
                  <w:rFonts w:asciiTheme="minorHAnsi" w:hAnsiTheme="minorHAnsi" w:cstheme="minorHAnsi"/>
                  <w:sz w:val="18"/>
                  <w:szCs w:val="18"/>
                </w:rPr>
                <w:delText>]</w:delText>
              </w:r>
            </w:del>
            <w:r w:rsidRPr="00160A86">
              <w:rPr>
                <w:rFonts w:asciiTheme="minorHAnsi" w:hAnsiTheme="minorHAnsi" w:cstheme="minorHAnsi"/>
                <w:sz w:val="18"/>
                <w:szCs w:val="18"/>
              </w:rPr>
              <w:t>1018</w:t>
            </w:r>
          </w:p>
        </w:tc>
        <w:tc>
          <w:tcPr>
            <w:tcW w:w="5953" w:type="dxa"/>
          </w:tcPr>
          <w:p w14:paraId="00AFE2DE" w14:textId="77777777" w:rsidR="008330E4" w:rsidRPr="00160A86" w:rsidRDefault="008330E4" w:rsidP="009C32C6">
            <w:pPr>
              <w:pStyle w:val="TableParagraph"/>
              <w:spacing w:before="1"/>
              <w:ind w:left="77"/>
              <w:rPr>
                <w:rFonts w:asciiTheme="minorHAnsi" w:hAnsiTheme="minorHAnsi" w:cstheme="minorHAnsi"/>
                <w:sz w:val="18"/>
                <w:szCs w:val="18"/>
              </w:rPr>
            </w:pPr>
            <w:r w:rsidRPr="00160A86">
              <w:rPr>
                <w:rFonts w:asciiTheme="minorHAnsi" w:hAnsiTheme="minorHAnsi" w:cstheme="minorHAnsi"/>
                <w:sz w:val="18"/>
                <w:szCs w:val="18"/>
              </w:rPr>
              <w:t>Risk</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Management</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(May</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2013)</w:t>
            </w:r>
          </w:p>
        </w:tc>
      </w:tr>
      <w:tr w:rsidR="008330E4" w:rsidRPr="00160A86" w14:paraId="517F4A65" w14:textId="77777777" w:rsidTr="00922E46">
        <w:trPr>
          <w:trHeight w:val="419"/>
        </w:trPr>
        <w:tc>
          <w:tcPr>
            <w:tcW w:w="1404" w:type="dxa"/>
            <w:vMerge/>
            <w:tcBorders>
              <w:top w:val="nil"/>
              <w:bottom w:val="double" w:sz="1" w:space="0" w:color="000000"/>
            </w:tcBorders>
            <w:shd w:val="clear" w:color="auto" w:fill="00548B"/>
          </w:tcPr>
          <w:p w14:paraId="4C99000C"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24A3B171"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36DAF0CD"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0854BD85"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35F75103" w14:textId="77777777" w:rsidR="008330E4" w:rsidRPr="00160A86" w:rsidRDefault="008330E4" w:rsidP="009C32C6">
            <w:pPr>
              <w:rPr>
                <w:rFonts w:asciiTheme="minorHAnsi" w:hAnsiTheme="minorHAnsi" w:cstheme="minorHAnsi"/>
                <w:sz w:val="18"/>
                <w:szCs w:val="18"/>
              </w:rPr>
            </w:pPr>
          </w:p>
        </w:tc>
        <w:tc>
          <w:tcPr>
            <w:tcW w:w="1134" w:type="dxa"/>
          </w:tcPr>
          <w:p w14:paraId="6BEBB4AE" w14:textId="77777777" w:rsidR="008330E4" w:rsidRPr="00160A86" w:rsidRDefault="008330E4" w:rsidP="009C32C6">
            <w:pPr>
              <w:pStyle w:val="TableParagraph"/>
              <w:spacing w:line="209" w:lineRule="exact"/>
              <w:ind w:left="73"/>
              <w:rPr>
                <w:rFonts w:asciiTheme="minorHAnsi" w:hAnsiTheme="minorHAnsi" w:cstheme="minorHAnsi"/>
                <w:sz w:val="18"/>
                <w:szCs w:val="18"/>
              </w:rPr>
            </w:pPr>
            <w:r w:rsidRPr="00160A86">
              <w:rPr>
                <w:rFonts w:asciiTheme="minorHAnsi" w:hAnsiTheme="minorHAnsi" w:cstheme="minorHAnsi"/>
                <w:sz w:val="18"/>
                <w:szCs w:val="18"/>
              </w:rPr>
              <w:t>G1123</w:t>
            </w:r>
          </w:p>
        </w:tc>
        <w:tc>
          <w:tcPr>
            <w:tcW w:w="5953" w:type="dxa"/>
          </w:tcPr>
          <w:p w14:paraId="4C7F7A2F" w14:textId="77777777" w:rsidR="008330E4" w:rsidRPr="00160A86" w:rsidRDefault="008330E4" w:rsidP="008330E4">
            <w:pPr>
              <w:pStyle w:val="TableParagraph"/>
              <w:spacing w:line="209" w:lineRule="exact"/>
              <w:ind w:left="77"/>
              <w:rPr>
                <w:rFonts w:asciiTheme="minorHAnsi" w:hAnsiTheme="minorHAnsi" w:cstheme="minorHAnsi"/>
                <w:sz w:val="18"/>
                <w:szCs w:val="18"/>
              </w:rPr>
            </w:pPr>
            <w:r w:rsidRPr="00160A86">
              <w:rPr>
                <w:rFonts w:asciiTheme="minorHAnsi" w:hAnsiTheme="minorHAnsi" w:cstheme="minorHAnsi"/>
                <w:sz w:val="18"/>
                <w:szCs w:val="18"/>
              </w:rPr>
              <w:t>The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Use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IALA</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Waterway</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Risk</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Assessment</w:t>
            </w:r>
            <w:r w:rsidRPr="00160A86">
              <w:rPr>
                <w:rFonts w:asciiTheme="minorHAnsi" w:hAnsiTheme="minorHAnsi" w:cstheme="minorHAnsi"/>
                <w:spacing w:val="-1"/>
                <w:sz w:val="18"/>
                <w:szCs w:val="18"/>
              </w:rPr>
              <w:t xml:space="preserve"> </w:t>
            </w:r>
            <w:proofErr w:type="spellStart"/>
            <w:r w:rsidRPr="00160A86">
              <w:rPr>
                <w:rFonts w:asciiTheme="minorHAnsi" w:hAnsiTheme="minorHAnsi" w:cstheme="minorHAnsi"/>
                <w:sz w:val="18"/>
                <w:szCs w:val="18"/>
              </w:rPr>
              <w:t>Programme</w:t>
            </w:r>
            <w:proofErr w:type="spellEnd"/>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(IWRAP</w:t>
            </w:r>
            <w:r w:rsidRPr="00160A86">
              <w:rPr>
                <w:rFonts w:asciiTheme="minorHAnsi" w:hAnsiTheme="minorHAnsi" w:cstheme="minorHAnsi"/>
                <w:spacing w:val="-1"/>
                <w:sz w:val="18"/>
                <w:szCs w:val="18"/>
              </w:rPr>
              <w:t xml:space="preserve"> </w:t>
            </w:r>
            <w:proofErr w:type="spellStart"/>
            <w:r w:rsidRPr="00160A86">
              <w:rPr>
                <w:rFonts w:asciiTheme="minorHAnsi" w:hAnsiTheme="minorHAnsi" w:cstheme="minorHAnsi"/>
                <w:sz w:val="18"/>
                <w:szCs w:val="18"/>
              </w:rPr>
              <w:t>MkII</w:t>
            </w:r>
            <w:proofErr w:type="spellEnd"/>
            <w:r w:rsidRPr="00160A86">
              <w:rPr>
                <w:rFonts w:asciiTheme="minorHAnsi" w:hAnsiTheme="minorHAnsi" w:cstheme="minorHAnsi"/>
                <w:sz w:val="18"/>
                <w:szCs w:val="18"/>
              </w:rPr>
              <w:t>) (June 2017)</w:t>
            </w:r>
          </w:p>
        </w:tc>
      </w:tr>
      <w:tr w:rsidR="008330E4" w:rsidRPr="00160A86" w14:paraId="31152C90" w14:textId="77777777" w:rsidTr="00922E46">
        <w:trPr>
          <w:trHeight w:val="418"/>
        </w:trPr>
        <w:tc>
          <w:tcPr>
            <w:tcW w:w="1404" w:type="dxa"/>
            <w:vMerge/>
            <w:tcBorders>
              <w:top w:val="nil"/>
              <w:bottom w:val="double" w:sz="1" w:space="0" w:color="000000"/>
            </w:tcBorders>
            <w:shd w:val="clear" w:color="auto" w:fill="00548B"/>
          </w:tcPr>
          <w:p w14:paraId="1B55DF0F"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485AF82C"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64EF92E3"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55E305AD"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015D9751" w14:textId="77777777" w:rsidR="008330E4" w:rsidRPr="00160A86" w:rsidRDefault="008330E4" w:rsidP="009C32C6">
            <w:pPr>
              <w:rPr>
                <w:rFonts w:asciiTheme="minorHAnsi" w:hAnsiTheme="minorHAnsi" w:cstheme="minorHAnsi"/>
                <w:sz w:val="18"/>
                <w:szCs w:val="18"/>
              </w:rPr>
            </w:pPr>
          </w:p>
        </w:tc>
        <w:tc>
          <w:tcPr>
            <w:tcW w:w="1134" w:type="dxa"/>
          </w:tcPr>
          <w:p w14:paraId="7E82AD41" w14:textId="77777777" w:rsidR="008330E4" w:rsidRPr="00160A86" w:rsidRDefault="008330E4" w:rsidP="009C32C6">
            <w:pPr>
              <w:pStyle w:val="TableParagraph"/>
              <w:spacing w:line="211" w:lineRule="exact"/>
              <w:ind w:left="73"/>
              <w:rPr>
                <w:rFonts w:asciiTheme="minorHAnsi" w:hAnsiTheme="minorHAnsi" w:cstheme="minorHAnsi"/>
                <w:sz w:val="18"/>
                <w:szCs w:val="18"/>
              </w:rPr>
            </w:pPr>
            <w:r w:rsidRPr="00160A86">
              <w:rPr>
                <w:rFonts w:asciiTheme="minorHAnsi" w:hAnsiTheme="minorHAnsi" w:cstheme="minorHAnsi"/>
                <w:sz w:val="18"/>
                <w:szCs w:val="18"/>
              </w:rPr>
              <w:t>G1124</w:t>
            </w:r>
          </w:p>
        </w:tc>
        <w:tc>
          <w:tcPr>
            <w:tcW w:w="5953" w:type="dxa"/>
          </w:tcPr>
          <w:p w14:paraId="763D849B" w14:textId="77777777" w:rsidR="008330E4" w:rsidRPr="00160A86" w:rsidRDefault="008330E4" w:rsidP="008330E4">
            <w:pPr>
              <w:pStyle w:val="TableParagraph"/>
              <w:spacing w:line="210" w:lineRule="exact"/>
              <w:ind w:left="77"/>
              <w:rPr>
                <w:rFonts w:asciiTheme="minorHAnsi" w:hAnsiTheme="minorHAnsi" w:cstheme="minorHAnsi"/>
                <w:sz w:val="18"/>
                <w:szCs w:val="18"/>
              </w:rPr>
            </w:pPr>
            <w:r w:rsidRPr="00160A86">
              <w:rPr>
                <w:rFonts w:asciiTheme="minorHAnsi" w:hAnsiTheme="minorHAnsi" w:cstheme="minorHAnsi"/>
                <w:sz w:val="18"/>
                <w:szCs w:val="18"/>
              </w:rPr>
              <w:t>The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Use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Ports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Waterways Safety</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Assessment</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(PAWSA</w:t>
            </w:r>
            <w:r w:rsidRPr="00160A86">
              <w:rPr>
                <w:rFonts w:asciiTheme="minorHAnsi" w:hAnsiTheme="minorHAnsi" w:cstheme="minorHAnsi"/>
                <w:spacing w:val="-3"/>
                <w:sz w:val="18"/>
                <w:szCs w:val="18"/>
              </w:rPr>
              <w:t xml:space="preserve"> </w:t>
            </w:r>
            <w:proofErr w:type="spellStart"/>
            <w:r w:rsidRPr="00160A86">
              <w:rPr>
                <w:rFonts w:asciiTheme="minorHAnsi" w:hAnsiTheme="minorHAnsi" w:cstheme="minorHAnsi"/>
                <w:sz w:val="18"/>
                <w:szCs w:val="18"/>
              </w:rPr>
              <w:t>MkII</w:t>
            </w:r>
            <w:proofErr w:type="spellEnd"/>
            <w:r w:rsidRPr="00160A86">
              <w:rPr>
                <w:rFonts w:asciiTheme="minorHAnsi" w:hAnsiTheme="minorHAnsi" w:cstheme="minorHAnsi"/>
                <w:sz w:val="18"/>
                <w:szCs w:val="18"/>
              </w:rPr>
              <w:t>) Tool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(June 2017)</w:t>
            </w:r>
          </w:p>
        </w:tc>
      </w:tr>
      <w:tr w:rsidR="008330E4" w:rsidRPr="00160A86" w14:paraId="05C6E2FF" w14:textId="77777777" w:rsidTr="00922E46">
        <w:trPr>
          <w:trHeight w:val="344"/>
        </w:trPr>
        <w:tc>
          <w:tcPr>
            <w:tcW w:w="1404" w:type="dxa"/>
            <w:vMerge/>
            <w:tcBorders>
              <w:top w:val="nil"/>
              <w:bottom w:val="double" w:sz="1" w:space="0" w:color="000000"/>
            </w:tcBorders>
            <w:shd w:val="clear" w:color="auto" w:fill="00548B"/>
          </w:tcPr>
          <w:p w14:paraId="145B6CB4"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1265E772"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6A6CC0C6"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692C6D41"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68684415" w14:textId="77777777" w:rsidR="008330E4" w:rsidRPr="00160A86" w:rsidRDefault="008330E4" w:rsidP="009C32C6">
            <w:pPr>
              <w:rPr>
                <w:rFonts w:asciiTheme="minorHAnsi" w:hAnsiTheme="minorHAnsi" w:cstheme="minorHAnsi"/>
                <w:sz w:val="18"/>
                <w:szCs w:val="18"/>
              </w:rPr>
            </w:pPr>
          </w:p>
        </w:tc>
        <w:tc>
          <w:tcPr>
            <w:tcW w:w="1134" w:type="dxa"/>
          </w:tcPr>
          <w:p w14:paraId="0308C1EF" w14:textId="77777777" w:rsidR="008330E4" w:rsidRPr="00160A86" w:rsidRDefault="008330E4" w:rsidP="009C32C6">
            <w:pPr>
              <w:pStyle w:val="TableParagraph"/>
              <w:spacing w:line="211" w:lineRule="exact"/>
              <w:ind w:left="73"/>
              <w:rPr>
                <w:rFonts w:asciiTheme="minorHAnsi" w:hAnsiTheme="minorHAnsi" w:cstheme="minorHAnsi"/>
                <w:sz w:val="18"/>
                <w:szCs w:val="18"/>
              </w:rPr>
            </w:pPr>
            <w:r w:rsidRPr="00160A86">
              <w:rPr>
                <w:rFonts w:asciiTheme="minorHAnsi" w:hAnsiTheme="minorHAnsi" w:cstheme="minorHAnsi"/>
                <w:sz w:val="18"/>
                <w:szCs w:val="18"/>
              </w:rPr>
              <w:t>G1138</w:t>
            </w:r>
          </w:p>
        </w:tc>
        <w:tc>
          <w:tcPr>
            <w:tcW w:w="5953" w:type="dxa"/>
          </w:tcPr>
          <w:p w14:paraId="02049B4F" w14:textId="77777777" w:rsidR="008330E4" w:rsidRPr="00160A86" w:rsidRDefault="008330E4" w:rsidP="009C32C6">
            <w:pPr>
              <w:pStyle w:val="TableParagraph"/>
              <w:spacing w:line="211" w:lineRule="exact"/>
              <w:ind w:left="77"/>
              <w:rPr>
                <w:rFonts w:asciiTheme="minorHAnsi" w:hAnsiTheme="minorHAnsi" w:cstheme="minorHAnsi"/>
                <w:sz w:val="18"/>
                <w:szCs w:val="18"/>
              </w:rPr>
            </w:pPr>
            <w:r w:rsidRPr="00160A86">
              <w:rPr>
                <w:rFonts w:asciiTheme="minorHAnsi" w:hAnsiTheme="minorHAnsi" w:cstheme="minorHAnsi"/>
                <w:sz w:val="18"/>
                <w:szCs w:val="18"/>
              </w:rPr>
              <w:t>The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Use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the</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Simplified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IALA</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Risk</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Assessment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Method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(SIRA)</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2017)</w:t>
            </w:r>
          </w:p>
        </w:tc>
      </w:tr>
      <w:tr w:rsidR="008330E4" w:rsidRPr="00160A86" w14:paraId="39F4908E" w14:textId="77777777" w:rsidTr="00922E46">
        <w:trPr>
          <w:trHeight w:val="670"/>
        </w:trPr>
        <w:tc>
          <w:tcPr>
            <w:tcW w:w="1404" w:type="dxa"/>
            <w:vMerge/>
            <w:tcBorders>
              <w:top w:val="nil"/>
              <w:bottom w:val="double" w:sz="1" w:space="0" w:color="000000"/>
            </w:tcBorders>
            <w:shd w:val="clear" w:color="auto" w:fill="00548B"/>
          </w:tcPr>
          <w:p w14:paraId="39FF0B14"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0858C431"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506B41D3"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3DC91411"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6613B6E7" w14:textId="77777777" w:rsidR="008330E4" w:rsidRPr="00160A86" w:rsidRDefault="008330E4" w:rsidP="009C32C6">
            <w:pPr>
              <w:rPr>
                <w:rFonts w:asciiTheme="minorHAnsi" w:hAnsiTheme="minorHAnsi" w:cstheme="minorHAnsi"/>
                <w:sz w:val="18"/>
                <w:szCs w:val="18"/>
              </w:rPr>
            </w:pPr>
          </w:p>
        </w:tc>
        <w:tc>
          <w:tcPr>
            <w:tcW w:w="1134" w:type="dxa"/>
          </w:tcPr>
          <w:p w14:paraId="1D5C96E2" w14:textId="77777777" w:rsidR="008330E4" w:rsidRPr="00DC5B55" w:rsidRDefault="008330E4" w:rsidP="009C32C6">
            <w:pPr>
              <w:pStyle w:val="TableParagraph"/>
              <w:spacing w:line="211" w:lineRule="exact"/>
              <w:ind w:left="73"/>
              <w:rPr>
                <w:rFonts w:asciiTheme="minorHAnsi" w:hAnsiTheme="minorHAnsi" w:cstheme="minorHAnsi"/>
                <w:sz w:val="18"/>
                <w:szCs w:val="18"/>
                <w:highlight w:val="yellow"/>
              </w:rPr>
            </w:pPr>
            <w:r w:rsidRPr="00DC5B55">
              <w:rPr>
                <w:rFonts w:asciiTheme="minorHAnsi" w:hAnsiTheme="minorHAnsi" w:cstheme="minorHAnsi"/>
                <w:sz w:val="18"/>
                <w:szCs w:val="18"/>
                <w:highlight w:val="yellow"/>
              </w:rPr>
              <w:t>[G]1104</w:t>
            </w:r>
          </w:p>
        </w:tc>
        <w:tc>
          <w:tcPr>
            <w:tcW w:w="5953" w:type="dxa"/>
          </w:tcPr>
          <w:p w14:paraId="04152336" w14:textId="77777777" w:rsidR="008330E4" w:rsidRPr="00DC5B55" w:rsidRDefault="008330E4" w:rsidP="009C32C6">
            <w:pPr>
              <w:pStyle w:val="TableParagraph"/>
              <w:ind w:left="77"/>
              <w:rPr>
                <w:rFonts w:asciiTheme="minorHAnsi" w:hAnsiTheme="minorHAnsi" w:cstheme="minorHAnsi"/>
                <w:sz w:val="18"/>
                <w:szCs w:val="18"/>
                <w:highlight w:val="yellow"/>
              </w:rPr>
            </w:pPr>
            <w:r w:rsidRPr="00DC5B55">
              <w:rPr>
                <w:rFonts w:asciiTheme="minorHAnsi" w:hAnsiTheme="minorHAnsi" w:cstheme="minorHAnsi"/>
                <w:sz w:val="18"/>
                <w:szCs w:val="18"/>
                <w:highlight w:val="yellow"/>
              </w:rPr>
              <w:t>The</w:t>
            </w:r>
            <w:r w:rsidRPr="00DC5B55">
              <w:rPr>
                <w:rFonts w:asciiTheme="minorHAnsi" w:hAnsiTheme="minorHAnsi" w:cstheme="minorHAnsi"/>
                <w:spacing w:val="-3"/>
                <w:sz w:val="18"/>
                <w:szCs w:val="18"/>
                <w:highlight w:val="yellow"/>
              </w:rPr>
              <w:t xml:space="preserve"> </w:t>
            </w:r>
            <w:r w:rsidRPr="00DC5B55">
              <w:rPr>
                <w:rFonts w:asciiTheme="minorHAnsi" w:hAnsiTheme="minorHAnsi" w:cstheme="minorHAnsi"/>
                <w:sz w:val="18"/>
                <w:szCs w:val="18"/>
                <w:highlight w:val="yellow"/>
              </w:rPr>
              <w:t>Application</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of</w:t>
            </w:r>
            <w:r w:rsidRPr="00DC5B55">
              <w:rPr>
                <w:rFonts w:asciiTheme="minorHAnsi" w:hAnsiTheme="minorHAnsi" w:cstheme="minorHAnsi"/>
                <w:spacing w:val="-3"/>
                <w:sz w:val="18"/>
                <w:szCs w:val="18"/>
                <w:highlight w:val="yellow"/>
              </w:rPr>
              <w:t xml:space="preserve"> </w:t>
            </w:r>
            <w:r w:rsidRPr="00DC5B55">
              <w:rPr>
                <w:rFonts w:asciiTheme="minorHAnsi" w:hAnsiTheme="minorHAnsi" w:cstheme="minorHAnsi"/>
                <w:sz w:val="18"/>
                <w:szCs w:val="18"/>
                <w:highlight w:val="yellow"/>
              </w:rPr>
              <w:t>Maritime Surface</w:t>
            </w:r>
            <w:r w:rsidRPr="00DC5B55">
              <w:rPr>
                <w:rFonts w:asciiTheme="minorHAnsi" w:hAnsiTheme="minorHAnsi" w:cstheme="minorHAnsi"/>
                <w:spacing w:val="-3"/>
                <w:sz w:val="18"/>
                <w:szCs w:val="18"/>
                <w:highlight w:val="yellow"/>
              </w:rPr>
              <w:t xml:space="preserve"> </w:t>
            </w:r>
            <w:r w:rsidRPr="00DC5B55">
              <w:rPr>
                <w:rFonts w:asciiTheme="minorHAnsi" w:hAnsiTheme="minorHAnsi" w:cstheme="minorHAnsi"/>
                <w:sz w:val="18"/>
                <w:szCs w:val="18"/>
                <w:highlight w:val="yellow"/>
              </w:rPr>
              <w:t>Picture</w:t>
            </w:r>
            <w:r w:rsidRPr="00DC5B55">
              <w:rPr>
                <w:rFonts w:asciiTheme="minorHAnsi" w:hAnsiTheme="minorHAnsi" w:cstheme="minorHAnsi"/>
                <w:spacing w:val="-3"/>
                <w:sz w:val="18"/>
                <w:szCs w:val="18"/>
                <w:highlight w:val="yellow"/>
              </w:rPr>
              <w:t xml:space="preserve"> </w:t>
            </w:r>
            <w:r w:rsidRPr="00DC5B55">
              <w:rPr>
                <w:rFonts w:asciiTheme="minorHAnsi" w:hAnsiTheme="minorHAnsi" w:cstheme="minorHAnsi"/>
                <w:sz w:val="18"/>
                <w:szCs w:val="18"/>
                <w:highlight w:val="yellow"/>
              </w:rPr>
              <w:t>for</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Analysis</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in</w:t>
            </w:r>
            <w:r w:rsidRPr="00DC5B55">
              <w:rPr>
                <w:rFonts w:asciiTheme="minorHAnsi" w:hAnsiTheme="minorHAnsi" w:cstheme="minorHAnsi"/>
                <w:spacing w:val="-4"/>
                <w:sz w:val="18"/>
                <w:szCs w:val="18"/>
                <w:highlight w:val="yellow"/>
              </w:rPr>
              <w:t xml:space="preserve"> </w:t>
            </w:r>
            <w:r w:rsidRPr="00DC5B55">
              <w:rPr>
                <w:rFonts w:asciiTheme="minorHAnsi" w:hAnsiTheme="minorHAnsi" w:cstheme="minorHAnsi"/>
                <w:sz w:val="18"/>
                <w:szCs w:val="18"/>
                <w:highlight w:val="yellow"/>
              </w:rPr>
              <w:t>Risk</w:t>
            </w:r>
            <w:r w:rsidRPr="00DC5B55">
              <w:rPr>
                <w:rFonts w:asciiTheme="minorHAnsi" w:hAnsiTheme="minorHAnsi" w:cstheme="minorHAnsi"/>
                <w:spacing w:val="-1"/>
                <w:sz w:val="18"/>
                <w:szCs w:val="18"/>
                <w:highlight w:val="yellow"/>
              </w:rPr>
              <w:t xml:space="preserve"> </w:t>
            </w:r>
            <w:r w:rsidRPr="00DC5B55">
              <w:rPr>
                <w:rFonts w:asciiTheme="minorHAnsi" w:hAnsiTheme="minorHAnsi" w:cstheme="minorHAnsi"/>
                <w:sz w:val="18"/>
                <w:szCs w:val="18"/>
                <w:highlight w:val="yellow"/>
              </w:rPr>
              <w:t>Assessment</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and</w:t>
            </w:r>
            <w:r w:rsidRPr="00DC5B55">
              <w:rPr>
                <w:rFonts w:asciiTheme="minorHAnsi" w:hAnsiTheme="minorHAnsi" w:cstheme="minorHAnsi"/>
                <w:spacing w:val="-37"/>
                <w:sz w:val="18"/>
                <w:szCs w:val="18"/>
                <w:highlight w:val="yellow"/>
              </w:rPr>
              <w:t xml:space="preserve"> </w:t>
            </w:r>
            <w:r w:rsidRPr="00DC5B55">
              <w:rPr>
                <w:rFonts w:asciiTheme="minorHAnsi" w:hAnsiTheme="minorHAnsi" w:cstheme="minorHAnsi"/>
                <w:sz w:val="18"/>
                <w:szCs w:val="18"/>
                <w:highlight w:val="yellow"/>
              </w:rPr>
              <w:t>the</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Provision</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of</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[Marine]</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Aids</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to</w:t>
            </w:r>
            <w:r w:rsidRPr="00DC5B55">
              <w:rPr>
                <w:rFonts w:asciiTheme="minorHAnsi" w:hAnsiTheme="minorHAnsi" w:cstheme="minorHAnsi"/>
                <w:spacing w:val="-1"/>
                <w:sz w:val="18"/>
                <w:szCs w:val="18"/>
                <w:highlight w:val="yellow"/>
              </w:rPr>
              <w:t xml:space="preserve"> </w:t>
            </w:r>
            <w:r w:rsidRPr="00DC5B55">
              <w:rPr>
                <w:rFonts w:asciiTheme="minorHAnsi" w:hAnsiTheme="minorHAnsi" w:cstheme="minorHAnsi"/>
                <w:sz w:val="18"/>
                <w:szCs w:val="18"/>
                <w:highlight w:val="yellow"/>
              </w:rPr>
              <w:t>Navigation</w:t>
            </w:r>
            <w:r w:rsidRPr="00DC5B55">
              <w:rPr>
                <w:rFonts w:asciiTheme="minorHAnsi" w:hAnsiTheme="minorHAnsi" w:cstheme="minorHAnsi"/>
                <w:spacing w:val="-2"/>
                <w:sz w:val="18"/>
                <w:szCs w:val="18"/>
                <w:highlight w:val="yellow"/>
              </w:rPr>
              <w:t xml:space="preserve"> </w:t>
            </w:r>
            <w:r w:rsidRPr="00DC5B55">
              <w:rPr>
                <w:rFonts w:asciiTheme="minorHAnsi" w:hAnsiTheme="minorHAnsi" w:cstheme="minorHAnsi"/>
                <w:sz w:val="18"/>
                <w:szCs w:val="18"/>
                <w:highlight w:val="yellow"/>
              </w:rPr>
              <w:t>Service</w:t>
            </w:r>
            <w:r w:rsidRPr="00DC5B55">
              <w:rPr>
                <w:rFonts w:asciiTheme="minorHAnsi" w:hAnsiTheme="minorHAnsi" w:cstheme="minorHAnsi"/>
                <w:spacing w:val="-1"/>
                <w:sz w:val="18"/>
                <w:szCs w:val="18"/>
                <w:highlight w:val="yellow"/>
              </w:rPr>
              <w:t xml:space="preserve"> </w:t>
            </w:r>
            <w:r w:rsidRPr="00DC5B55">
              <w:rPr>
                <w:rFonts w:asciiTheme="minorHAnsi" w:hAnsiTheme="minorHAnsi" w:cstheme="minorHAnsi"/>
                <w:sz w:val="18"/>
                <w:szCs w:val="18"/>
                <w:highlight w:val="yellow"/>
              </w:rPr>
              <w:t>Delivery</w:t>
            </w:r>
            <w:r w:rsidRPr="00DC5B55">
              <w:rPr>
                <w:rFonts w:asciiTheme="minorHAnsi" w:hAnsiTheme="minorHAnsi" w:cstheme="minorHAnsi"/>
                <w:spacing w:val="-1"/>
                <w:sz w:val="18"/>
                <w:szCs w:val="18"/>
                <w:highlight w:val="yellow"/>
              </w:rPr>
              <w:t xml:space="preserve"> </w:t>
            </w:r>
            <w:r w:rsidRPr="00DC5B55">
              <w:rPr>
                <w:rFonts w:asciiTheme="minorHAnsi" w:hAnsiTheme="minorHAnsi" w:cstheme="minorHAnsi"/>
                <w:sz w:val="18"/>
                <w:szCs w:val="18"/>
                <w:highlight w:val="yellow"/>
              </w:rPr>
              <w:t>(Dec</w:t>
            </w:r>
            <w:r w:rsidRPr="00DC5B55">
              <w:rPr>
                <w:rFonts w:asciiTheme="minorHAnsi" w:hAnsiTheme="minorHAnsi" w:cstheme="minorHAnsi"/>
                <w:spacing w:val="1"/>
                <w:sz w:val="18"/>
                <w:szCs w:val="18"/>
                <w:highlight w:val="yellow"/>
              </w:rPr>
              <w:t xml:space="preserve"> </w:t>
            </w:r>
            <w:r w:rsidRPr="00DC5B55">
              <w:rPr>
                <w:rFonts w:asciiTheme="minorHAnsi" w:hAnsiTheme="minorHAnsi" w:cstheme="minorHAnsi"/>
                <w:sz w:val="18"/>
                <w:szCs w:val="18"/>
                <w:highlight w:val="yellow"/>
              </w:rPr>
              <w:t>2013)</w:t>
            </w:r>
          </w:p>
        </w:tc>
      </w:tr>
      <w:tr w:rsidR="008330E4" w:rsidRPr="00160A86" w14:paraId="3FC29A50" w14:textId="77777777" w:rsidTr="00922E46">
        <w:trPr>
          <w:trHeight w:val="529"/>
        </w:trPr>
        <w:tc>
          <w:tcPr>
            <w:tcW w:w="1404" w:type="dxa"/>
            <w:vMerge/>
            <w:tcBorders>
              <w:top w:val="nil"/>
              <w:bottom w:val="double" w:sz="1" w:space="0" w:color="000000"/>
            </w:tcBorders>
            <w:shd w:val="clear" w:color="auto" w:fill="00548B"/>
          </w:tcPr>
          <w:p w14:paraId="765A6B6D" w14:textId="77777777" w:rsidR="008330E4" w:rsidRPr="00160A86" w:rsidRDefault="008330E4" w:rsidP="009C32C6">
            <w:pPr>
              <w:rPr>
                <w:rFonts w:asciiTheme="minorHAnsi" w:hAnsiTheme="minorHAnsi" w:cstheme="minorHAnsi"/>
                <w:sz w:val="18"/>
                <w:szCs w:val="18"/>
              </w:rPr>
            </w:pPr>
          </w:p>
        </w:tc>
        <w:tc>
          <w:tcPr>
            <w:tcW w:w="1701" w:type="dxa"/>
            <w:tcBorders>
              <w:bottom w:val="double" w:sz="1" w:space="0" w:color="000000"/>
            </w:tcBorders>
            <w:shd w:val="clear" w:color="auto" w:fill="808080"/>
          </w:tcPr>
          <w:p w14:paraId="05D83E9F" w14:textId="77777777" w:rsidR="008330E4" w:rsidRPr="00160A86" w:rsidRDefault="008330E4" w:rsidP="009C32C6">
            <w:pPr>
              <w:pStyle w:val="TableParagraph"/>
              <w:spacing w:before="41"/>
              <w:ind w:left="69" w:right="465"/>
              <w:rPr>
                <w:rFonts w:asciiTheme="minorHAnsi" w:hAnsiTheme="minorHAnsi" w:cstheme="minorHAnsi"/>
                <w:b/>
                <w:sz w:val="18"/>
                <w:szCs w:val="18"/>
              </w:rPr>
            </w:pPr>
            <w:r w:rsidRPr="00160A86">
              <w:rPr>
                <w:rFonts w:asciiTheme="minorHAnsi" w:hAnsiTheme="minorHAnsi" w:cstheme="minorHAnsi"/>
                <w:b/>
                <w:color w:val="FFFFFF"/>
                <w:sz w:val="18"/>
                <w:szCs w:val="18"/>
              </w:rPr>
              <w:t>Quality</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z w:val="18"/>
                <w:szCs w:val="18"/>
              </w:rPr>
              <w:t>management</w:t>
            </w:r>
          </w:p>
        </w:tc>
        <w:tc>
          <w:tcPr>
            <w:tcW w:w="992" w:type="dxa"/>
            <w:tcBorders>
              <w:bottom w:val="double" w:sz="1" w:space="0" w:color="000000"/>
            </w:tcBorders>
          </w:tcPr>
          <w:p w14:paraId="53E6FD5A" w14:textId="77777777" w:rsidR="008330E4" w:rsidRPr="00160A86" w:rsidRDefault="008330E4" w:rsidP="009C32C6">
            <w:pPr>
              <w:pStyle w:val="TableParagraph"/>
              <w:spacing w:line="211" w:lineRule="exact"/>
              <w:ind w:right="237"/>
              <w:jc w:val="right"/>
              <w:rPr>
                <w:rFonts w:asciiTheme="minorHAnsi" w:hAnsiTheme="minorHAnsi" w:cstheme="minorHAnsi"/>
                <w:sz w:val="18"/>
                <w:szCs w:val="18"/>
              </w:rPr>
            </w:pPr>
            <w:r w:rsidRPr="00160A86">
              <w:rPr>
                <w:rFonts w:asciiTheme="minorHAnsi" w:hAnsiTheme="minorHAnsi" w:cstheme="minorHAnsi"/>
                <w:sz w:val="18"/>
                <w:szCs w:val="18"/>
              </w:rPr>
              <w:t>O-132</w:t>
            </w:r>
          </w:p>
        </w:tc>
        <w:tc>
          <w:tcPr>
            <w:tcW w:w="3260" w:type="dxa"/>
            <w:tcBorders>
              <w:bottom w:val="double" w:sz="1" w:space="0" w:color="000000"/>
            </w:tcBorders>
          </w:tcPr>
          <w:p w14:paraId="5F924A3F" w14:textId="77777777" w:rsidR="008330E4" w:rsidRPr="00160A86" w:rsidRDefault="008330E4" w:rsidP="009C32C6">
            <w:pPr>
              <w:pStyle w:val="TableParagraph"/>
              <w:spacing w:line="237" w:lineRule="auto"/>
              <w:ind w:left="71" w:right="129"/>
              <w:rPr>
                <w:rFonts w:asciiTheme="minorHAnsi" w:hAnsiTheme="minorHAnsi" w:cstheme="minorHAnsi"/>
                <w:sz w:val="18"/>
                <w:szCs w:val="18"/>
              </w:rPr>
            </w:pPr>
            <w:r w:rsidRPr="00160A86">
              <w:rPr>
                <w:rFonts w:asciiTheme="minorHAnsi" w:hAnsiTheme="minorHAnsi" w:cstheme="minorHAnsi"/>
                <w:sz w:val="18"/>
                <w:szCs w:val="18"/>
              </w:rPr>
              <w:t>Quality</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Management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Aids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to</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Navigation</w:t>
            </w:r>
            <w:r w:rsidRPr="00160A86">
              <w:rPr>
                <w:rFonts w:asciiTheme="minorHAnsi" w:hAnsiTheme="minorHAnsi" w:cstheme="minorHAnsi"/>
                <w:spacing w:val="-38"/>
                <w:sz w:val="18"/>
                <w:szCs w:val="18"/>
              </w:rPr>
              <w:t xml:space="preserve"> </w:t>
            </w:r>
            <w:r w:rsidRPr="00160A86">
              <w:rPr>
                <w:rFonts w:asciiTheme="minorHAnsi" w:hAnsiTheme="minorHAnsi" w:cstheme="minorHAnsi"/>
                <w:sz w:val="18"/>
                <w:szCs w:val="18"/>
              </w:rPr>
              <w:t>Authorities</w:t>
            </w:r>
          </w:p>
        </w:tc>
        <w:tc>
          <w:tcPr>
            <w:tcW w:w="1276" w:type="dxa"/>
            <w:tcBorders>
              <w:bottom w:val="double" w:sz="1" w:space="0" w:color="000000"/>
            </w:tcBorders>
          </w:tcPr>
          <w:p w14:paraId="0A3749F4" w14:textId="77777777" w:rsidR="008330E4" w:rsidRPr="00160A86" w:rsidRDefault="008330E4" w:rsidP="009C32C6">
            <w:pPr>
              <w:pStyle w:val="TableParagraph"/>
              <w:spacing w:line="211" w:lineRule="exact"/>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Borders>
              <w:bottom w:val="double" w:sz="1" w:space="0" w:color="000000"/>
            </w:tcBorders>
          </w:tcPr>
          <w:p w14:paraId="061CBACF" w14:textId="77777777" w:rsidR="008330E4" w:rsidRPr="00160A86" w:rsidRDefault="008330E4" w:rsidP="00DC5B55">
            <w:pPr>
              <w:pStyle w:val="TableParagraph"/>
              <w:spacing w:before="149"/>
              <w:ind w:left="73"/>
              <w:rPr>
                <w:rFonts w:asciiTheme="minorHAnsi" w:hAnsiTheme="minorHAnsi" w:cstheme="minorHAnsi"/>
                <w:sz w:val="18"/>
                <w:szCs w:val="18"/>
              </w:rPr>
            </w:pPr>
            <w:del w:id="4" w:author="Trainor, Neil" w:date="2021-03-27T12:37:00Z">
              <w:r w:rsidRPr="00160A86" w:rsidDel="00DC5B55">
                <w:rPr>
                  <w:rFonts w:asciiTheme="minorHAnsi" w:hAnsiTheme="minorHAnsi" w:cstheme="minorHAnsi"/>
                  <w:sz w:val="18"/>
                  <w:szCs w:val="18"/>
                </w:rPr>
                <w:delText>[</w:delText>
              </w:r>
            </w:del>
            <w:r w:rsidRPr="00160A86">
              <w:rPr>
                <w:rFonts w:asciiTheme="minorHAnsi" w:hAnsiTheme="minorHAnsi" w:cstheme="minorHAnsi"/>
                <w:sz w:val="18"/>
                <w:szCs w:val="18"/>
              </w:rPr>
              <w:t>G</w:t>
            </w:r>
            <w:del w:id="5" w:author="Trainor, Neil" w:date="2021-03-27T12:37:00Z">
              <w:r w:rsidRPr="00160A86" w:rsidDel="00DC5B55">
                <w:rPr>
                  <w:rFonts w:asciiTheme="minorHAnsi" w:hAnsiTheme="minorHAnsi" w:cstheme="minorHAnsi"/>
                  <w:sz w:val="18"/>
                  <w:szCs w:val="18"/>
                </w:rPr>
                <w:delText>]</w:delText>
              </w:r>
            </w:del>
            <w:r w:rsidRPr="00160A86">
              <w:rPr>
                <w:rFonts w:asciiTheme="minorHAnsi" w:hAnsiTheme="minorHAnsi" w:cstheme="minorHAnsi"/>
                <w:sz w:val="18"/>
                <w:szCs w:val="18"/>
              </w:rPr>
              <w:t>1052</w:t>
            </w:r>
          </w:p>
        </w:tc>
        <w:tc>
          <w:tcPr>
            <w:tcW w:w="5953" w:type="dxa"/>
            <w:tcBorders>
              <w:bottom w:val="double" w:sz="1" w:space="0" w:color="000000"/>
            </w:tcBorders>
          </w:tcPr>
          <w:p w14:paraId="17374E46" w14:textId="77777777" w:rsidR="008330E4" w:rsidRPr="00160A86" w:rsidRDefault="008330E4" w:rsidP="00DC5B55">
            <w:pPr>
              <w:pStyle w:val="TableParagraph"/>
              <w:spacing w:before="41"/>
              <w:ind w:left="77"/>
              <w:rPr>
                <w:rFonts w:asciiTheme="minorHAnsi" w:hAnsiTheme="minorHAnsi" w:cstheme="minorHAnsi"/>
                <w:sz w:val="18"/>
                <w:szCs w:val="18"/>
              </w:rPr>
            </w:pPr>
            <w:r w:rsidRPr="00160A86">
              <w:rPr>
                <w:rFonts w:asciiTheme="minorHAnsi" w:hAnsiTheme="minorHAnsi" w:cstheme="minorHAnsi"/>
                <w:sz w:val="18"/>
                <w:szCs w:val="18"/>
              </w:rPr>
              <w:t>Quality</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Management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Systems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1"/>
                <w:sz w:val="18"/>
                <w:szCs w:val="18"/>
              </w:rPr>
              <w:t xml:space="preserve"> </w:t>
            </w:r>
            <w:del w:id="6" w:author="Trainor, Neil" w:date="2021-03-27T12:37:00Z">
              <w:r w:rsidRPr="00160A86" w:rsidDel="00DC5B55">
                <w:rPr>
                  <w:rFonts w:asciiTheme="minorHAnsi" w:hAnsiTheme="minorHAnsi" w:cstheme="minorHAnsi"/>
                  <w:sz w:val="18"/>
                  <w:szCs w:val="18"/>
                </w:rPr>
                <w:delText>[</w:delText>
              </w:r>
            </w:del>
            <w:r w:rsidRPr="00160A86">
              <w:rPr>
                <w:rFonts w:asciiTheme="minorHAnsi" w:hAnsiTheme="minorHAnsi" w:cstheme="minorHAnsi"/>
                <w:sz w:val="18"/>
                <w:szCs w:val="18"/>
              </w:rPr>
              <w:t>Marine</w:t>
            </w:r>
            <w:del w:id="7" w:author="Trainor, Neil" w:date="2021-03-27T12:37:00Z">
              <w:r w:rsidRPr="00160A86" w:rsidDel="00DC5B55">
                <w:rPr>
                  <w:rFonts w:asciiTheme="minorHAnsi" w:hAnsiTheme="minorHAnsi" w:cstheme="minorHAnsi"/>
                  <w:sz w:val="18"/>
                  <w:szCs w:val="18"/>
                </w:rPr>
                <w:delText>]</w:delText>
              </w:r>
            </w:del>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Aids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to</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Navigation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Service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Delivery</w:t>
            </w:r>
            <w:r w:rsidRPr="00160A86">
              <w:rPr>
                <w:rFonts w:asciiTheme="minorHAnsi" w:hAnsiTheme="minorHAnsi" w:cstheme="minorHAnsi"/>
                <w:spacing w:val="-38"/>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2013)</w:t>
            </w:r>
          </w:p>
        </w:tc>
      </w:tr>
      <w:tr w:rsidR="008330E4" w:rsidRPr="00160A86" w14:paraId="2C3944AC" w14:textId="77777777" w:rsidTr="00922E46">
        <w:trPr>
          <w:trHeight w:val="506"/>
        </w:trPr>
        <w:tc>
          <w:tcPr>
            <w:tcW w:w="1404" w:type="dxa"/>
            <w:vMerge w:val="restart"/>
            <w:tcBorders>
              <w:top w:val="double" w:sz="1" w:space="0" w:color="000000"/>
            </w:tcBorders>
            <w:shd w:val="clear" w:color="auto" w:fill="00548B"/>
          </w:tcPr>
          <w:p w14:paraId="27A6C276" w14:textId="77777777" w:rsidR="008330E4" w:rsidRPr="00160A86" w:rsidRDefault="008330E4" w:rsidP="009C32C6">
            <w:pPr>
              <w:pStyle w:val="TableParagraph"/>
              <w:spacing w:before="1"/>
              <w:ind w:left="69"/>
              <w:rPr>
                <w:rFonts w:asciiTheme="minorHAnsi" w:hAnsiTheme="minorHAnsi" w:cstheme="minorHAnsi"/>
                <w:b/>
                <w:sz w:val="18"/>
                <w:szCs w:val="18"/>
              </w:rPr>
            </w:pPr>
            <w:r w:rsidRPr="00160A86">
              <w:rPr>
                <w:rFonts w:asciiTheme="minorHAnsi" w:hAnsiTheme="minorHAnsi" w:cstheme="minorHAnsi"/>
                <w:b/>
                <w:color w:val="FFFFFF"/>
                <w:sz w:val="18"/>
                <w:szCs w:val="18"/>
              </w:rPr>
              <w:t>IALA1040</w:t>
            </w:r>
          </w:p>
          <w:p w14:paraId="437EE2B6" w14:textId="77777777" w:rsidR="008330E4" w:rsidRPr="00160A86" w:rsidRDefault="008330E4" w:rsidP="009C32C6">
            <w:pPr>
              <w:pStyle w:val="TableParagraph"/>
              <w:spacing w:before="35"/>
              <w:ind w:left="69" w:right="193"/>
              <w:rPr>
                <w:rFonts w:asciiTheme="minorHAnsi" w:hAnsiTheme="minorHAnsi" w:cstheme="minorHAnsi"/>
                <w:b/>
                <w:sz w:val="18"/>
                <w:szCs w:val="18"/>
              </w:rPr>
            </w:pPr>
            <w:r w:rsidRPr="00160A86">
              <w:rPr>
                <w:rFonts w:asciiTheme="minorHAnsi" w:hAnsiTheme="minorHAnsi" w:cstheme="minorHAnsi"/>
                <w:b/>
                <w:color w:val="FFFFFF"/>
                <w:spacing w:val="-1"/>
                <w:sz w:val="18"/>
                <w:szCs w:val="18"/>
              </w:rPr>
              <w:t xml:space="preserve">Vessel </w:t>
            </w:r>
            <w:r w:rsidRPr="00160A86">
              <w:rPr>
                <w:rFonts w:asciiTheme="minorHAnsi" w:hAnsiTheme="minorHAnsi" w:cstheme="minorHAnsi"/>
                <w:b/>
                <w:color w:val="FFFFFF"/>
                <w:sz w:val="18"/>
                <w:szCs w:val="18"/>
              </w:rPr>
              <w:t>Traffic</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Services</w:t>
            </w:r>
          </w:p>
        </w:tc>
        <w:tc>
          <w:tcPr>
            <w:tcW w:w="1701" w:type="dxa"/>
            <w:vMerge w:val="restart"/>
            <w:tcBorders>
              <w:top w:val="double" w:sz="1" w:space="0" w:color="000000"/>
            </w:tcBorders>
            <w:shd w:val="clear" w:color="auto" w:fill="808080"/>
          </w:tcPr>
          <w:p w14:paraId="75CC42A5" w14:textId="77777777" w:rsidR="008330E4" w:rsidRPr="00160A86" w:rsidRDefault="008330E4" w:rsidP="009C32C6">
            <w:pPr>
              <w:pStyle w:val="TableParagraph"/>
              <w:rPr>
                <w:rFonts w:asciiTheme="minorHAnsi" w:hAnsiTheme="minorHAnsi" w:cstheme="minorHAnsi"/>
                <w:b/>
                <w:sz w:val="18"/>
                <w:szCs w:val="18"/>
              </w:rPr>
            </w:pPr>
          </w:p>
          <w:p w14:paraId="3825AEAD" w14:textId="77777777" w:rsidR="008330E4" w:rsidRPr="00160A86" w:rsidRDefault="008330E4" w:rsidP="009C32C6">
            <w:pPr>
              <w:pStyle w:val="TableParagraph"/>
              <w:rPr>
                <w:rFonts w:asciiTheme="minorHAnsi" w:hAnsiTheme="minorHAnsi" w:cstheme="minorHAnsi"/>
                <w:b/>
                <w:sz w:val="18"/>
                <w:szCs w:val="18"/>
              </w:rPr>
            </w:pPr>
          </w:p>
          <w:p w14:paraId="18AAEAB5" w14:textId="77777777" w:rsidR="008330E4" w:rsidRPr="00160A86" w:rsidRDefault="008330E4" w:rsidP="009C32C6">
            <w:pPr>
              <w:pStyle w:val="TableParagraph"/>
              <w:spacing w:before="3"/>
              <w:rPr>
                <w:rFonts w:asciiTheme="minorHAnsi" w:hAnsiTheme="minorHAnsi" w:cstheme="minorHAnsi"/>
                <w:b/>
                <w:sz w:val="18"/>
                <w:szCs w:val="18"/>
              </w:rPr>
            </w:pPr>
          </w:p>
          <w:p w14:paraId="6FFADCA5" w14:textId="77777777" w:rsidR="008330E4" w:rsidRPr="00160A86" w:rsidRDefault="008330E4" w:rsidP="009C32C6">
            <w:pPr>
              <w:pStyle w:val="TableParagraph"/>
              <w:spacing w:line="219"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VTS</w:t>
            </w:r>
          </w:p>
          <w:p w14:paraId="05EF9D4E" w14:textId="77777777" w:rsidR="008330E4" w:rsidRPr="00160A86" w:rsidRDefault="008330E4" w:rsidP="009C32C6">
            <w:pPr>
              <w:pStyle w:val="TableParagraph"/>
              <w:spacing w:line="219"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implementation</w:t>
            </w:r>
          </w:p>
        </w:tc>
        <w:tc>
          <w:tcPr>
            <w:tcW w:w="992" w:type="dxa"/>
            <w:tcBorders>
              <w:top w:val="double" w:sz="1" w:space="0" w:color="000000"/>
            </w:tcBorders>
          </w:tcPr>
          <w:p w14:paraId="54727A73" w14:textId="77777777" w:rsidR="008330E4" w:rsidRPr="00160A86" w:rsidRDefault="008330E4" w:rsidP="009C32C6">
            <w:pPr>
              <w:pStyle w:val="TableParagraph"/>
              <w:spacing w:before="1"/>
              <w:ind w:left="195"/>
              <w:rPr>
                <w:rFonts w:asciiTheme="minorHAnsi" w:hAnsiTheme="minorHAnsi" w:cstheme="minorHAnsi"/>
                <w:sz w:val="18"/>
                <w:szCs w:val="18"/>
              </w:rPr>
            </w:pPr>
            <w:r w:rsidRPr="00160A86">
              <w:rPr>
                <w:rFonts w:asciiTheme="minorHAnsi" w:hAnsiTheme="minorHAnsi" w:cstheme="minorHAnsi"/>
                <w:sz w:val="18"/>
                <w:szCs w:val="18"/>
              </w:rPr>
              <w:t>R0102</w:t>
            </w:r>
          </w:p>
          <w:p w14:paraId="46D061B2" w14:textId="77777777" w:rsidR="008330E4" w:rsidRPr="00160A86" w:rsidRDefault="008330E4" w:rsidP="009C32C6">
            <w:pPr>
              <w:pStyle w:val="TableParagraph"/>
              <w:spacing w:before="32"/>
              <w:ind w:left="211"/>
              <w:rPr>
                <w:rFonts w:asciiTheme="minorHAnsi" w:hAnsiTheme="minorHAnsi" w:cstheme="minorHAnsi"/>
                <w:sz w:val="18"/>
                <w:szCs w:val="18"/>
              </w:rPr>
            </w:pPr>
            <w:r w:rsidRPr="00160A86">
              <w:rPr>
                <w:rFonts w:asciiTheme="minorHAnsi" w:hAnsiTheme="minorHAnsi" w:cstheme="minorHAnsi"/>
                <w:sz w:val="18"/>
                <w:szCs w:val="18"/>
              </w:rPr>
              <w:t>V-102</w:t>
            </w:r>
          </w:p>
        </w:tc>
        <w:tc>
          <w:tcPr>
            <w:tcW w:w="3260" w:type="dxa"/>
            <w:tcBorders>
              <w:top w:val="double" w:sz="1" w:space="0" w:color="000000"/>
            </w:tcBorders>
          </w:tcPr>
          <w:p w14:paraId="4340D44A" w14:textId="77777777" w:rsidR="008330E4" w:rsidRPr="00160A86" w:rsidRDefault="008330E4" w:rsidP="009C32C6">
            <w:pPr>
              <w:pStyle w:val="TableParagraph"/>
              <w:spacing w:before="1"/>
              <w:ind w:left="71" w:right="207"/>
              <w:rPr>
                <w:rFonts w:asciiTheme="minorHAnsi" w:hAnsiTheme="minorHAnsi" w:cstheme="minorHAnsi"/>
                <w:sz w:val="18"/>
                <w:szCs w:val="18"/>
              </w:rPr>
            </w:pPr>
            <w:r w:rsidRPr="00160A86">
              <w:rPr>
                <w:rFonts w:asciiTheme="minorHAnsi" w:hAnsiTheme="minorHAnsi" w:cstheme="minorHAnsi"/>
                <w:sz w:val="18"/>
                <w:szCs w:val="18"/>
              </w:rPr>
              <w:t>The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application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the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'User</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Pays'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principle</w:t>
            </w:r>
            <w:r w:rsidRPr="00160A86">
              <w:rPr>
                <w:rFonts w:asciiTheme="minorHAnsi" w:hAnsiTheme="minorHAnsi" w:cstheme="minorHAnsi"/>
                <w:spacing w:val="-38"/>
                <w:sz w:val="18"/>
                <w:szCs w:val="18"/>
              </w:rPr>
              <w:t xml:space="preserve"> </w:t>
            </w:r>
            <w:r w:rsidRPr="00160A86">
              <w:rPr>
                <w:rFonts w:asciiTheme="minorHAnsi" w:hAnsiTheme="minorHAnsi" w:cstheme="minorHAnsi"/>
                <w:sz w:val="18"/>
                <w:szCs w:val="18"/>
              </w:rPr>
              <w:t>to</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Vessel</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Traffic Services</w:t>
            </w:r>
          </w:p>
        </w:tc>
        <w:tc>
          <w:tcPr>
            <w:tcW w:w="1276" w:type="dxa"/>
            <w:tcBorders>
              <w:top w:val="double" w:sz="1" w:space="0" w:color="000000"/>
            </w:tcBorders>
          </w:tcPr>
          <w:p w14:paraId="291CE091" w14:textId="77777777" w:rsidR="008330E4" w:rsidRPr="00160A86" w:rsidRDefault="008330E4" w:rsidP="009C32C6">
            <w:pPr>
              <w:pStyle w:val="TableParagraph"/>
              <w:spacing w:before="1"/>
              <w:ind w:left="75"/>
              <w:rPr>
                <w:rFonts w:asciiTheme="minorHAnsi" w:hAnsiTheme="minorHAnsi" w:cstheme="minorHAnsi"/>
                <w:sz w:val="18"/>
                <w:szCs w:val="18"/>
              </w:rPr>
            </w:pPr>
            <w:r w:rsidRPr="00160A86">
              <w:rPr>
                <w:rFonts w:asciiTheme="minorHAnsi" w:hAnsiTheme="minorHAnsi" w:cstheme="minorHAnsi"/>
                <w:sz w:val="18"/>
                <w:szCs w:val="18"/>
              </w:rPr>
              <w:t>Informative</w:t>
            </w:r>
          </w:p>
        </w:tc>
        <w:tc>
          <w:tcPr>
            <w:tcW w:w="1134" w:type="dxa"/>
            <w:tcBorders>
              <w:top w:val="double" w:sz="1" w:space="0" w:color="000000"/>
            </w:tcBorders>
          </w:tcPr>
          <w:p w14:paraId="53DFF1AB" w14:textId="77777777" w:rsidR="008330E4" w:rsidRPr="00160A86" w:rsidRDefault="008330E4" w:rsidP="009C32C6">
            <w:pPr>
              <w:pStyle w:val="TableParagraph"/>
              <w:rPr>
                <w:rFonts w:asciiTheme="minorHAnsi" w:hAnsiTheme="minorHAnsi" w:cstheme="minorHAnsi"/>
                <w:sz w:val="18"/>
                <w:szCs w:val="18"/>
              </w:rPr>
            </w:pPr>
          </w:p>
        </w:tc>
        <w:tc>
          <w:tcPr>
            <w:tcW w:w="5953" w:type="dxa"/>
            <w:tcBorders>
              <w:top w:val="double" w:sz="1" w:space="0" w:color="000000"/>
            </w:tcBorders>
          </w:tcPr>
          <w:p w14:paraId="5147028A" w14:textId="77777777" w:rsidR="008330E4" w:rsidRPr="00160A86" w:rsidRDefault="008330E4" w:rsidP="009C32C6">
            <w:pPr>
              <w:pStyle w:val="TableParagraph"/>
              <w:rPr>
                <w:rFonts w:asciiTheme="minorHAnsi" w:hAnsiTheme="minorHAnsi" w:cstheme="minorHAnsi"/>
                <w:sz w:val="18"/>
                <w:szCs w:val="18"/>
              </w:rPr>
            </w:pPr>
          </w:p>
        </w:tc>
      </w:tr>
      <w:tr w:rsidR="008330E4" w:rsidRPr="00160A86" w14:paraId="183BFBBF" w14:textId="77777777" w:rsidTr="00922E46">
        <w:trPr>
          <w:trHeight w:val="316"/>
        </w:trPr>
        <w:tc>
          <w:tcPr>
            <w:tcW w:w="1404" w:type="dxa"/>
            <w:vMerge/>
            <w:tcBorders>
              <w:top w:val="nil"/>
            </w:tcBorders>
            <w:shd w:val="clear" w:color="auto" w:fill="00548B"/>
          </w:tcPr>
          <w:p w14:paraId="2C0C3A7A"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6C2C1270" w14:textId="77777777" w:rsidR="008330E4" w:rsidRPr="00160A86" w:rsidRDefault="008330E4" w:rsidP="009C32C6">
            <w:pPr>
              <w:rPr>
                <w:rFonts w:asciiTheme="minorHAnsi" w:hAnsiTheme="minorHAnsi" w:cstheme="minorHAnsi"/>
                <w:sz w:val="18"/>
                <w:szCs w:val="18"/>
              </w:rPr>
            </w:pPr>
          </w:p>
        </w:tc>
        <w:tc>
          <w:tcPr>
            <w:tcW w:w="992" w:type="dxa"/>
            <w:vMerge w:val="restart"/>
          </w:tcPr>
          <w:p w14:paraId="71CC54C3" w14:textId="77777777" w:rsidR="008330E4" w:rsidRPr="00160A86" w:rsidRDefault="008330E4" w:rsidP="0077516C">
            <w:pPr>
              <w:pStyle w:val="TableParagraph"/>
              <w:spacing w:line="278" w:lineRule="auto"/>
              <w:ind w:left="156" w:right="140" w:firstLine="38"/>
              <w:rPr>
                <w:rFonts w:asciiTheme="minorHAnsi" w:hAnsiTheme="minorHAnsi" w:cstheme="minorHAnsi"/>
                <w:sz w:val="18"/>
                <w:szCs w:val="18"/>
              </w:rPr>
            </w:pPr>
            <w:r w:rsidRPr="00160A86">
              <w:rPr>
                <w:rFonts w:asciiTheme="minorHAnsi" w:hAnsiTheme="minorHAnsi" w:cstheme="minorHAnsi"/>
                <w:sz w:val="18"/>
                <w:szCs w:val="18"/>
              </w:rPr>
              <w:t>R0119</w:t>
            </w:r>
            <w:r w:rsidRPr="00160A86">
              <w:rPr>
                <w:rFonts w:asciiTheme="minorHAnsi" w:hAnsiTheme="minorHAnsi" w:cstheme="minorHAnsi"/>
                <w:spacing w:val="1"/>
                <w:sz w:val="18"/>
                <w:szCs w:val="18"/>
              </w:rPr>
              <w:t xml:space="preserve"> </w:t>
            </w:r>
            <w:del w:id="8" w:author="Trainor, Neil" w:date="2021-03-27T11:42:00Z">
              <w:r w:rsidRPr="00160A86" w:rsidDel="0077516C">
                <w:rPr>
                  <w:rFonts w:asciiTheme="minorHAnsi" w:hAnsiTheme="minorHAnsi" w:cstheme="minorHAnsi"/>
                  <w:sz w:val="18"/>
                  <w:szCs w:val="18"/>
                </w:rPr>
                <w:delText>(V-119)</w:delText>
              </w:r>
            </w:del>
          </w:p>
        </w:tc>
        <w:tc>
          <w:tcPr>
            <w:tcW w:w="3260" w:type="dxa"/>
            <w:vMerge w:val="restart"/>
          </w:tcPr>
          <w:p w14:paraId="46DCA344" w14:textId="77777777" w:rsidR="0077516C" w:rsidRDefault="0077516C" w:rsidP="009C32C6">
            <w:pPr>
              <w:pStyle w:val="TableParagraph"/>
              <w:spacing w:before="1"/>
              <w:ind w:left="71" w:right="618"/>
              <w:rPr>
                <w:ins w:id="9" w:author="Trainor, Neil" w:date="2021-03-27T11:46:00Z"/>
                <w:rFonts w:asciiTheme="minorHAnsi" w:hAnsiTheme="minorHAnsi" w:cstheme="minorHAnsi"/>
                <w:sz w:val="18"/>
                <w:szCs w:val="18"/>
              </w:rPr>
            </w:pPr>
            <w:ins w:id="10" w:author="Trainor, Neil" w:date="2021-03-27T11:46:00Z">
              <w:r w:rsidRPr="0077516C">
                <w:rPr>
                  <w:rFonts w:asciiTheme="minorHAnsi" w:hAnsiTheme="minorHAnsi" w:cstheme="minorHAnsi"/>
                  <w:sz w:val="18"/>
                  <w:szCs w:val="18"/>
                </w:rPr>
                <w:t>Establishment of VTS</w:t>
              </w:r>
            </w:ins>
          </w:p>
          <w:p w14:paraId="19704D3C" w14:textId="77777777" w:rsidR="008330E4" w:rsidRPr="00160A86" w:rsidRDefault="008330E4" w:rsidP="009C32C6">
            <w:pPr>
              <w:pStyle w:val="TableParagraph"/>
              <w:spacing w:before="1"/>
              <w:ind w:left="71" w:right="618"/>
              <w:rPr>
                <w:rFonts w:asciiTheme="minorHAnsi" w:hAnsiTheme="minorHAnsi" w:cstheme="minorHAnsi"/>
                <w:sz w:val="18"/>
                <w:szCs w:val="18"/>
              </w:rPr>
            </w:pPr>
            <w:del w:id="11" w:author="Trainor, Neil" w:date="2021-03-27T11:46:00Z">
              <w:r w:rsidRPr="00160A86" w:rsidDel="0077516C">
                <w:rPr>
                  <w:rFonts w:asciiTheme="minorHAnsi" w:hAnsiTheme="minorHAnsi" w:cstheme="minorHAnsi"/>
                  <w:sz w:val="18"/>
                  <w:szCs w:val="18"/>
                </w:rPr>
                <w:delText>The</w:delText>
              </w:r>
              <w:r w:rsidRPr="00160A86" w:rsidDel="0077516C">
                <w:rPr>
                  <w:rFonts w:asciiTheme="minorHAnsi" w:hAnsiTheme="minorHAnsi" w:cstheme="minorHAnsi"/>
                  <w:spacing w:val="-3"/>
                  <w:sz w:val="18"/>
                  <w:szCs w:val="18"/>
                </w:rPr>
                <w:delText xml:space="preserve"> </w:delText>
              </w:r>
              <w:r w:rsidRPr="00160A86" w:rsidDel="0077516C">
                <w:rPr>
                  <w:rFonts w:asciiTheme="minorHAnsi" w:hAnsiTheme="minorHAnsi" w:cstheme="minorHAnsi"/>
                  <w:sz w:val="18"/>
                  <w:szCs w:val="18"/>
                </w:rPr>
                <w:delText>Implementation</w:delText>
              </w:r>
              <w:r w:rsidRPr="00160A86" w:rsidDel="0077516C">
                <w:rPr>
                  <w:rFonts w:asciiTheme="minorHAnsi" w:hAnsiTheme="minorHAnsi" w:cstheme="minorHAnsi"/>
                  <w:spacing w:val="-3"/>
                  <w:sz w:val="18"/>
                  <w:szCs w:val="18"/>
                </w:rPr>
                <w:delText xml:space="preserve"> </w:delText>
              </w:r>
              <w:r w:rsidRPr="00160A86" w:rsidDel="0077516C">
                <w:rPr>
                  <w:rFonts w:asciiTheme="minorHAnsi" w:hAnsiTheme="minorHAnsi" w:cstheme="minorHAnsi"/>
                  <w:sz w:val="18"/>
                  <w:szCs w:val="18"/>
                </w:rPr>
                <w:delText>of</w:delText>
              </w:r>
              <w:r w:rsidRPr="00160A86" w:rsidDel="0077516C">
                <w:rPr>
                  <w:rFonts w:asciiTheme="minorHAnsi" w:hAnsiTheme="minorHAnsi" w:cstheme="minorHAnsi"/>
                  <w:spacing w:val="-2"/>
                  <w:sz w:val="18"/>
                  <w:szCs w:val="18"/>
                </w:rPr>
                <w:delText xml:space="preserve"> </w:delText>
              </w:r>
              <w:r w:rsidRPr="00160A86" w:rsidDel="0077516C">
                <w:rPr>
                  <w:rFonts w:asciiTheme="minorHAnsi" w:hAnsiTheme="minorHAnsi" w:cstheme="minorHAnsi"/>
                  <w:sz w:val="18"/>
                  <w:szCs w:val="18"/>
                </w:rPr>
                <w:delText>Vessel</w:delText>
              </w:r>
              <w:r w:rsidRPr="00160A86" w:rsidDel="0077516C">
                <w:rPr>
                  <w:rFonts w:asciiTheme="minorHAnsi" w:hAnsiTheme="minorHAnsi" w:cstheme="minorHAnsi"/>
                  <w:spacing w:val="-3"/>
                  <w:sz w:val="18"/>
                  <w:szCs w:val="18"/>
                </w:rPr>
                <w:delText xml:space="preserve"> </w:delText>
              </w:r>
              <w:r w:rsidRPr="00160A86" w:rsidDel="0077516C">
                <w:rPr>
                  <w:rFonts w:asciiTheme="minorHAnsi" w:hAnsiTheme="minorHAnsi" w:cstheme="minorHAnsi"/>
                  <w:sz w:val="18"/>
                  <w:szCs w:val="18"/>
                </w:rPr>
                <w:delText>Traffic</w:delText>
              </w:r>
              <w:r w:rsidRPr="00160A86" w:rsidDel="0077516C">
                <w:rPr>
                  <w:rFonts w:asciiTheme="minorHAnsi" w:hAnsiTheme="minorHAnsi" w:cstheme="minorHAnsi"/>
                  <w:spacing w:val="-38"/>
                  <w:sz w:val="18"/>
                  <w:szCs w:val="18"/>
                </w:rPr>
                <w:delText xml:space="preserve"> </w:delText>
              </w:r>
              <w:r w:rsidRPr="00160A86" w:rsidDel="0077516C">
                <w:rPr>
                  <w:rFonts w:asciiTheme="minorHAnsi" w:hAnsiTheme="minorHAnsi" w:cstheme="minorHAnsi"/>
                  <w:sz w:val="18"/>
                  <w:szCs w:val="18"/>
                </w:rPr>
                <w:delText>Services</w:delText>
              </w:r>
            </w:del>
          </w:p>
        </w:tc>
        <w:tc>
          <w:tcPr>
            <w:tcW w:w="1276" w:type="dxa"/>
            <w:vMerge w:val="restart"/>
          </w:tcPr>
          <w:p w14:paraId="044FAEFF" w14:textId="77777777" w:rsidR="008330E4" w:rsidRPr="00160A86" w:rsidRDefault="008330E4" w:rsidP="009C32C6">
            <w:pPr>
              <w:pStyle w:val="TableParagraph"/>
              <w:spacing w:before="1"/>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7FF928F3" w14:textId="77777777" w:rsidR="008330E4" w:rsidRPr="00160A86" w:rsidRDefault="008330E4" w:rsidP="00C6117E">
            <w:pPr>
              <w:pStyle w:val="TableParagraph"/>
              <w:spacing w:before="49"/>
              <w:ind w:left="73"/>
              <w:rPr>
                <w:rFonts w:asciiTheme="minorHAnsi" w:hAnsiTheme="minorHAnsi" w:cstheme="minorHAnsi"/>
                <w:sz w:val="18"/>
                <w:szCs w:val="18"/>
              </w:rPr>
            </w:pPr>
            <w:del w:id="12" w:author="Trainor, Neil" w:date="2021-03-27T11:56:00Z">
              <w:r w:rsidRPr="00160A86" w:rsidDel="00C6117E">
                <w:rPr>
                  <w:rFonts w:asciiTheme="minorHAnsi" w:hAnsiTheme="minorHAnsi" w:cstheme="minorHAnsi"/>
                  <w:sz w:val="18"/>
                  <w:szCs w:val="18"/>
                </w:rPr>
                <w:delText>[</w:delText>
              </w:r>
            </w:del>
            <w:r w:rsidRPr="00160A86">
              <w:rPr>
                <w:rFonts w:asciiTheme="minorHAnsi" w:hAnsiTheme="minorHAnsi" w:cstheme="minorHAnsi"/>
                <w:sz w:val="18"/>
                <w:szCs w:val="18"/>
              </w:rPr>
              <w:t>G</w:t>
            </w:r>
            <w:del w:id="13" w:author="Trainor, Neil" w:date="2021-03-27T11:56:00Z">
              <w:r w:rsidRPr="00160A86" w:rsidDel="00C6117E">
                <w:rPr>
                  <w:rFonts w:asciiTheme="minorHAnsi" w:hAnsiTheme="minorHAnsi" w:cstheme="minorHAnsi"/>
                  <w:sz w:val="18"/>
                  <w:szCs w:val="18"/>
                </w:rPr>
                <w:delText>]</w:delText>
              </w:r>
            </w:del>
            <w:r w:rsidRPr="00160A86">
              <w:rPr>
                <w:rFonts w:asciiTheme="minorHAnsi" w:hAnsiTheme="minorHAnsi" w:cstheme="minorHAnsi"/>
                <w:sz w:val="18"/>
                <w:szCs w:val="18"/>
              </w:rPr>
              <w:t>1071</w:t>
            </w:r>
          </w:p>
        </w:tc>
        <w:tc>
          <w:tcPr>
            <w:tcW w:w="5953" w:type="dxa"/>
          </w:tcPr>
          <w:p w14:paraId="14A4FAF3" w14:textId="77777777" w:rsidR="008330E4" w:rsidRPr="00160A86" w:rsidRDefault="008330E4" w:rsidP="009C32C6">
            <w:pPr>
              <w:pStyle w:val="TableParagraph"/>
              <w:spacing w:before="30"/>
              <w:ind w:left="77"/>
              <w:rPr>
                <w:rFonts w:asciiTheme="minorHAnsi" w:hAnsiTheme="minorHAnsi" w:cstheme="minorHAnsi"/>
                <w:sz w:val="18"/>
                <w:szCs w:val="18"/>
              </w:rPr>
            </w:pPr>
            <w:r w:rsidRPr="00160A86">
              <w:rPr>
                <w:rFonts w:asciiTheme="minorHAnsi" w:hAnsiTheme="minorHAnsi" w:cstheme="minorHAnsi"/>
                <w:sz w:val="18"/>
                <w:szCs w:val="18"/>
              </w:rPr>
              <w:t>Establishment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Vessel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Traffic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Beyond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Territorial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Seas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2009)</w:t>
            </w:r>
          </w:p>
        </w:tc>
      </w:tr>
      <w:tr w:rsidR="008330E4" w:rsidRPr="00160A86" w14:paraId="31300475" w14:textId="77777777" w:rsidTr="00922E46">
        <w:trPr>
          <w:trHeight w:val="314"/>
        </w:trPr>
        <w:tc>
          <w:tcPr>
            <w:tcW w:w="1404" w:type="dxa"/>
            <w:vMerge/>
            <w:tcBorders>
              <w:top w:val="nil"/>
            </w:tcBorders>
            <w:shd w:val="clear" w:color="auto" w:fill="00548B"/>
          </w:tcPr>
          <w:p w14:paraId="50357C18"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2EE676EB"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5A6CD2D0"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1BE04D4E"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070277B7" w14:textId="77777777" w:rsidR="008330E4" w:rsidRPr="00160A86" w:rsidRDefault="008330E4" w:rsidP="009C32C6">
            <w:pPr>
              <w:rPr>
                <w:rFonts w:asciiTheme="minorHAnsi" w:hAnsiTheme="minorHAnsi" w:cstheme="minorHAnsi"/>
                <w:sz w:val="18"/>
                <w:szCs w:val="18"/>
              </w:rPr>
            </w:pPr>
          </w:p>
        </w:tc>
        <w:tc>
          <w:tcPr>
            <w:tcW w:w="1134" w:type="dxa"/>
          </w:tcPr>
          <w:p w14:paraId="04B75ACF" w14:textId="77777777" w:rsidR="008330E4" w:rsidRPr="00160A86" w:rsidRDefault="008330E4" w:rsidP="00C6117E">
            <w:pPr>
              <w:pStyle w:val="TableParagraph"/>
              <w:spacing w:before="47"/>
              <w:ind w:left="73"/>
              <w:rPr>
                <w:rFonts w:asciiTheme="minorHAnsi" w:hAnsiTheme="minorHAnsi" w:cstheme="minorHAnsi"/>
                <w:sz w:val="18"/>
                <w:szCs w:val="18"/>
              </w:rPr>
            </w:pPr>
            <w:del w:id="14" w:author="Trainor, Neil" w:date="2021-03-27T11:57:00Z">
              <w:r w:rsidRPr="00160A86" w:rsidDel="00C6117E">
                <w:rPr>
                  <w:rFonts w:asciiTheme="minorHAnsi" w:hAnsiTheme="minorHAnsi" w:cstheme="minorHAnsi"/>
                  <w:sz w:val="18"/>
                  <w:szCs w:val="18"/>
                </w:rPr>
                <w:delText>[</w:delText>
              </w:r>
            </w:del>
            <w:r w:rsidRPr="00160A86">
              <w:rPr>
                <w:rFonts w:asciiTheme="minorHAnsi" w:hAnsiTheme="minorHAnsi" w:cstheme="minorHAnsi"/>
                <w:sz w:val="18"/>
                <w:szCs w:val="18"/>
              </w:rPr>
              <w:t>G</w:t>
            </w:r>
            <w:del w:id="15" w:author="Trainor, Neil" w:date="2021-03-27T11:57:00Z">
              <w:r w:rsidRPr="00160A86" w:rsidDel="00C6117E">
                <w:rPr>
                  <w:rFonts w:asciiTheme="minorHAnsi" w:hAnsiTheme="minorHAnsi" w:cstheme="minorHAnsi"/>
                  <w:sz w:val="18"/>
                  <w:szCs w:val="18"/>
                </w:rPr>
                <w:delText>]</w:delText>
              </w:r>
            </w:del>
            <w:ins w:id="16" w:author="Trainor, Neil" w:date="2021-03-27T12:14:00Z">
              <w:r w:rsidR="00907B49">
                <w:rPr>
                  <w:rFonts w:asciiTheme="minorHAnsi" w:hAnsiTheme="minorHAnsi" w:cstheme="minorHAnsi"/>
                  <w:sz w:val="18"/>
                  <w:szCs w:val="18"/>
                </w:rPr>
                <w:t xml:space="preserve"> </w:t>
              </w:r>
            </w:ins>
            <w:r w:rsidRPr="00160A86">
              <w:rPr>
                <w:rFonts w:asciiTheme="minorHAnsi" w:hAnsiTheme="minorHAnsi" w:cstheme="minorHAnsi"/>
                <w:sz w:val="18"/>
                <w:szCs w:val="18"/>
              </w:rPr>
              <w:t>1083</w:t>
            </w:r>
          </w:p>
        </w:tc>
        <w:tc>
          <w:tcPr>
            <w:tcW w:w="5953" w:type="dxa"/>
          </w:tcPr>
          <w:p w14:paraId="09237AF0" w14:textId="77777777" w:rsidR="008330E4" w:rsidRPr="00160A86" w:rsidRDefault="008330E4" w:rsidP="009C32C6">
            <w:pPr>
              <w:pStyle w:val="TableParagraph"/>
              <w:spacing w:before="30"/>
              <w:ind w:left="77"/>
              <w:rPr>
                <w:rFonts w:asciiTheme="minorHAnsi" w:hAnsiTheme="minorHAnsi" w:cstheme="minorHAnsi"/>
                <w:sz w:val="18"/>
                <w:szCs w:val="18"/>
              </w:rPr>
            </w:pPr>
            <w:r w:rsidRPr="00160A86">
              <w:rPr>
                <w:rFonts w:asciiTheme="minorHAnsi" w:hAnsiTheme="minorHAnsi" w:cstheme="minorHAnsi"/>
                <w:sz w:val="18"/>
                <w:szCs w:val="18"/>
              </w:rPr>
              <w:t>Standard</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Nomenclature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to</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Identify</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Refer</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to</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proofErr w:type="spellStart"/>
            <w:r w:rsidRPr="00160A86">
              <w:rPr>
                <w:rFonts w:asciiTheme="minorHAnsi" w:hAnsiTheme="minorHAnsi" w:cstheme="minorHAnsi"/>
                <w:sz w:val="18"/>
                <w:szCs w:val="18"/>
              </w:rPr>
              <w:t>Centres</w:t>
            </w:r>
            <w:proofErr w:type="spellEnd"/>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(June</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2011)</w:t>
            </w:r>
          </w:p>
        </w:tc>
      </w:tr>
      <w:tr w:rsidR="008330E4" w:rsidRPr="00160A86" w14:paraId="2D42562F" w14:textId="77777777" w:rsidTr="00922E46">
        <w:trPr>
          <w:trHeight w:val="313"/>
        </w:trPr>
        <w:tc>
          <w:tcPr>
            <w:tcW w:w="1404" w:type="dxa"/>
            <w:vMerge/>
            <w:tcBorders>
              <w:top w:val="nil"/>
            </w:tcBorders>
            <w:shd w:val="clear" w:color="auto" w:fill="00548B"/>
          </w:tcPr>
          <w:p w14:paraId="1A27C9FB"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037C74FC"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58A09002"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22C179DD"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736CE4A8" w14:textId="77777777" w:rsidR="008330E4" w:rsidRPr="00160A86" w:rsidRDefault="008330E4" w:rsidP="009C32C6">
            <w:pPr>
              <w:rPr>
                <w:rFonts w:asciiTheme="minorHAnsi" w:hAnsiTheme="minorHAnsi" w:cstheme="minorHAnsi"/>
                <w:sz w:val="18"/>
                <w:szCs w:val="18"/>
              </w:rPr>
            </w:pPr>
          </w:p>
        </w:tc>
        <w:tc>
          <w:tcPr>
            <w:tcW w:w="1134" w:type="dxa"/>
          </w:tcPr>
          <w:p w14:paraId="338CE4E9" w14:textId="77777777" w:rsidR="008330E4" w:rsidRPr="00160A86" w:rsidRDefault="008330E4" w:rsidP="009C32C6">
            <w:pPr>
              <w:pStyle w:val="TableParagraph"/>
              <w:spacing w:before="49"/>
              <w:ind w:left="73"/>
              <w:rPr>
                <w:rFonts w:asciiTheme="minorHAnsi" w:hAnsiTheme="minorHAnsi" w:cstheme="minorHAnsi"/>
                <w:sz w:val="18"/>
                <w:szCs w:val="18"/>
              </w:rPr>
            </w:pPr>
            <w:r w:rsidRPr="00160A86">
              <w:rPr>
                <w:rFonts w:asciiTheme="minorHAnsi" w:hAnsiTheme="minorHAnsi" w:cstheme="minorHAnsi"/>
                <w:sz w:val="18"/>
                <w:szCs w:val="18"/>
              </w:rPr>
              <w:t>G1142</w:t>
            </w:r>
          </w:p>
        </w:tc>
        <w:tc>
          <w:tcPr>
            <w:tcW w:w="5953" w:type="dxa"/>
          </w:tcPr>
          <w:p w14:paraId="3F369D6E" w14:textId="77777777" w:rsidR="008330E4" w:rsidRPr="00160A86" w:rsidRDefault="008330E4" w:rsidP="009C32C6">
            <w:pPr>
              <w:pStyle w:val="TableParagraph"/>
              <w:spacing w:before="30"/>
              <w:ind w:left="77"/>
              <w:rPr>
                <w:rFonts w:asciiTheme="minorHAnsi" w:hAnsiTheme="minorHAnsi" w:cstheme="minorHAnsi"/>
                <w:sz w:val="18"/>
                <w:szCs w:val="18"/>
              </w:rPr>
            </w:pPr>
            <w:r w:rsidRPr="00160A86">
              <w:rPr>
                <w:rFonts w:asciiTheme="minorHAnsi" w:hAnsiTheme="minorHAnsi" w:cstheme="minorHAnsi"/>
                <w:sz w:val="18"/>
                <w:szCs w:val="18"/>
              </w:rPr>
              <w:t>The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provision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Local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Port</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other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than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(June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2019)</w:t>
            </w:r>
          </w:p>
        </w:tc>
      </w:tr>
      <w:tr w:rsidR="008330E4" w:rsidRPr="00160A86" w14:paraId="3B54E057" w14:textId="77777777" w:rsidTr="00922E46">
        <w:trPr>
          <w:trHeight w:val="316"/>
        </w:trPr>
        <w:tc>
          <w:tcPr>
            <w:tcW w:w="1404" w:type="dxa"/>
            <w:vMerge/>
            <w:tcBorders>
              <w:top w:val="nil"/>
            </w:tcBorders>
            <w:shd w:val="clear" w:color="auto" w:fill="00548B"/>
          </w:tcPr>
          <w:p w14:paraId="64F11F04"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113FC368"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56383649"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45876FA0"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77D2368C" w14:textId="77777777" w:rsidR="008330E4" w:rsidRPr="00160A86" w:rsidRDefault="008330E4" w:rsidP="009C32C6">
            <w:pPr>
              <w:rPr>
                <w:rFonts w:asciiTheme="minorHAnsi" w:hAnsiTheme="minorHAnsi" w:cstheme="minorHAnsi"/>
                <w:sz w:val="18"/>
                <w:szCs w:val="18"/>
              </w:rPr>
            </w:pPr>
          </w:p>
        </w:tc>
        <w:tc>
          <w:tcPr>
            <w:tcW w:w="1134" w:type="dxa"/>
          </w:tcPr>
          <w:p w14:paraId="56838880" w14:textId="77777777" w:rsidR="008330E4" w:rsidRPr="00160A86" w:rsidRDefault="008330E4" w:rsidP="009C32C6">
            <w:pPr>
              <w:pStyle w:val="TableParagraph"/>
              <w:spacing w:before="49"/>
              <w:ind w:left="73"/>
              <w:rPr>
                <w:rFonts w:asciiTheme="minorHAnsi" w:hAnsiTheme="minorHAnsi" w:cstheme="minorHAnsi"/>
                <w:sz w:val="18"/>
                <w:szCs w:val="18"/>
              </w:rPr>
            </w:pPr>
            <w:r w:rsidRPr="00160A86">
              <w:rPr>
                <w:rFonts w:asciiTheme="minorHAnsi" w:hAnsiTheme="minorHAnsi" w:cstheme="minorHAnsi"/>
                <w:sz w:val="18"/>
                <w:szCs w:val="18"/>
              </w:rPr>
              <w:t>G1150</w:t>
            </w:r>
          </w:p>
        </w:tc>
        <w:tc>
          <w:tcPr>
            <w:tcW w:w="5953" w:type="dxa"/>
          </w:tcPr>
          <w:p w14:paraId="0F188938" w14:textId="77777777" w:rsidR="008330E4" w:rsidRPr="00160A86" w:rsidRDefault="00C6117E" w:rsidP="00C6117E">
            <w:pPr>
              <w:pStyle w:val="TableParagraph"/>
              <w:spacing w:before="32"/>
              <w:ind w:left="77"/>
              <w:rPr>
                <w:rFonts w:asciiTheme="minorHAnsi" w:hAnsiTheme="minorHAnsi" w:cstheme="minorHAnsi"/>
                <w:sz w:val="18"/>
                <w:szCs w:val="18"/>
              </w:rPr>
            </w:pPr>
            <w:ins w:id="17" w:author="Trainor, Neil" w:date="2021-03-27T11:52:00Z">
              <w:r w:rsidRPr="00C6117E">
                <w:rPr>
                  <w:rFonts w:asciiTheme="minorHAnsi" w:hAnsiTheme="minorHAnsi" w:cstheme="minorHAnsi"/>
                  <w:sz w:val="18"/>
                  <w:szCs w:val="18"/>
                </w:rPr>
                <w:t>Establishing, planning</w:t>
              </w:r>
              <w:r>
                <w:rPr>
                  <w:rFonts w:asciiTheme="minorHAnsi" w:hAnsiTheme="minorHAnsi" w:cstheme="minorHAnsi"/>
                  <w:sz w:val="18"/>
                  <w:szCs w:val="18"/>
                </w:rPr>
                <w:t xml:space="preserve"> </w:t>
              </w:r>
              <w:r w:rsidRPr="00C6117E">
                <w:rPr>
                  <w:rFonts w:asciiTheme="minorHAnsi" w:hAnsiTheme="minorHAnsi" w:cstheme="minorHAnsi"/>
                  <w:sz w:val="18"/>
                  <w:szCs w:val="18"/>
                </w:rPr>
                <w:t>and implementing VTS</w:t>
              </w:r>
              <w:r w:rsidRPr="00C6117E" w:rsidDel="00C6117E">
                <w:rPr>
                  <w:rFonts w:asciiTheme="minorHAnsi" w:hAnsiTheme="minorHAnsi" w:cstheme="minorHAnsi"/>
                  <w:sz w:val="18"/>
                  <w:szCs w:val="18"/>
                </w:rPr>
                <w:t xml:space="preserve"> </w:t>
              </w:r>
            </w:ins>
            <w:del w:id="18" w:author="Trainor, Neil" w:date="2021-03-27T11:52:00Z">
              <w:r w:rsidR="008330E4" w:rsidRPr="00160A86" w:rsidDel="00C6117E">
                <w:rPr>
                  <w:rFonts w:asciiTheme="minorHAnsi" w:hAnsiTheme="minorHAnsi" w:cstheme="minorHAnsi"/>
                  <w:sz w:val="18"/>
                  <w:szCs w:val="18"/>
                </w:rPr>
                <w:delText>Establishment</w:delText>
              </w:r>
              <w:r w:rsidR="008330E4" w:rsidRPr="00160A86" w:rsidDel="00C6117E">
                <w:rPr>
                  <w:rFonts w:asciiTheme="minorHAnsi" w:hAnsiTheme="minorHAnsi" w:cstheme="minorHAnsi"/>
                  <w:spacing w:val="-2"/>
                  <w:sz w:val="18"/>
                  <w:szCs w:val="18"/>
                </w:rPr>
                <w:delText xml:space="preserve"> </w:delText>
              </w:r>
              <w:r w:rsidR="008330E4" w:rsidRPr="00160A86" w:rsidDel="00C6117E">
                <w:rPr>
                  <w:rFonts w:asciiTheme="minorHAnsi" w:hAnsiTheme="minorHAnsi" w:cstheme="minorHAnsi"/>
                  <w:sz w:val="18"/>
                  <w:szCs w:val="18"/>
                </w:rPr>
                <w:delText>of</w:delText>
              </w:r>
              <w:r w:rsidR="008330E4" w:rsidRPr="00160A86" w:rsidDel="00C6117E">
                <w:rPr>
                  <w:rFonts w:asciiTheme="minorHAnsi" w:hAnsiTheme="minorHAnsi" w:cstheme="minorHAnsi"/>
                  <w:spacing w:val="-2"/>
                  <w:sz w:val="18"/>
                  <w:szCs w:val="18"/>
                </w:rPr>
                <w:delText xml:space="preserve"> </w:delText>
              </w:r>
              <w:r w:rsidR="008330E4" w:rsidRPr="00160A86" w:rsidDel="00C6117E">
                <w:rPr>
                  <w:rFonts w:asciiTheme="minorHAnsi" w:hAnsiTheme="minorHAnsi" w:cstheme="minorHAnsi"/>
                  <w:sz w:val="18"/>
                  <w:szCs w:val="18"/>
                </w:rPr>
                <w:delText>VTS</w:delText>
              </w:r>
              <w:r w:rsidR="008330E4" w:rsidRPr="00160A86" w:rsidDel="00C6117E">
                <w:rPr>
                  <w:rFonts w:asciiTheme="minorHAnsi" w:hAnsiTheme="minorHAnsi" w:cstheme="minorHAnsi"/>
                  <w:spacing w:val="-3"/>
                  <w:sz w:val="18"/>
                  <w:szCs w:val="18"/>
                </w:rPr>
                <w:delText xml:space="preserve"> </w:delText>
              </w:r>
            </w:del>
            <w:r w:rsidR="008330E4" w:rsidRPr="00160A86">
              <w:rPr>
                <w:rFonts w:asciiTheme="minorHAnsi" w:hAnsiTheme="minorHAnsi" w:cstheme="minorHAnsi"/>
                <w:sz w:val="18"/>
                <w:szCs w:val="18"/>
              </w:rPr>
              <w:t>(Dec</w:t>
            </w:r>
            <w:r w:rsidR="008330E4" w:rsidRPr="00160A86">
              <w:rPr>
                <w:rFonts w:asciiTheme="minorHAnsi" w:hAnsiTheme="minorHAnsi" w:cstheme="minorHAnsi"/>
                <w:spacing w:val="-1"/>
                <w:sz w:val="18"/>
                <w:szCs w:val="18"/>
              </w:rPr>
              <w:t xml:space="preserve"> </w:t>
            </w:r>
            <w:del w:id="19" w:author="Trainor, Neil" w:date="2021-03-27T11:53:00Z">
              <w:r w:rsidR="008330E4" w:rsidRPr="00160A86" w:rsidDel="00C6117E">
                <w:rPr>
                  <w:rFonts w:asciiTheme="minorHAnsi" w:hAnsiTheme="minorHAnsi" w:cstheme="minorHAnsi"/>
                  <w:sz w:val="18"/>
                  <w:szCs w:val="18"/>
                </w:rPr>
                <w:delText>2019</w:delText>
              </w:r>
            </w:del>
            <w:ins w:id="20" w:author="Trainor, Neil" w:date="2021-03-27T11:53:00Z">
              <w:r w:rsidRPr="00160A86">
                <w:rPr>
                  <w:rFonts w:asciiTheme="minorHAnsi" w:hAnsiTheme="minorHAnsi" w:cstheme="minorHAnsi"/>
                  <w:sz w:val="18"/>
                  <w:szCs w:val="18"/>
                </w:rPr>
                <w:t>20</w:t>
              </w:r>
              <w:r>
                <w:rPr>
                  <w:rFonts w:asciiTheme="minorHAnsi" w:hAnsiTheme="minorHAnsi" w:cstheme="minorHAnsi"/>
                  <w:sz w:val="18"/>
                  <w:szCs w:val="18"/>
                </w:rPr>
                <w:t>20</w:t>
              </w:r>
            </w:ins>
            <w:r w:rsidR="008330E4" w:rsidRPr="00160A86">
              <w:rPr>
                <w:rFonts w:asciiTheme="minorHAnsi" w:hAnsiTheme="minorHAnsi" w:cstheme="minorHAnsi"/>
                <w:sz w:val="18"/>
                <w:szCs w:val="18"/>
              </w:rPr>
              <w:t>)</w:t>
            </w:r>
          </w:p>
        </w:tc>
      </w:tr>
      <w:tr w:rsidR="008330E4" w:rsidRPr="00160A86" w14:paraId="7B8B618E" w14:textId="77777777" w:rsidTr="00922E46">
        <w:trPr>
          <w:trHeight w:val="506"/>
        </w:trPr>
        <w:tc>
          <w:tcPr>
            <w:tcW w:w="1404" w:type="dxa"/>
            <w:vMerge/>
            <w:tcBorders>
              <w:top w:val="nil"/>
            </w:tcBorders>
            <w:shd w:val="clear" w:color="auto" w:fill="00548B"/>
          </w:tcPr>
          <w:p w14:paraId="422F4FE2"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2C18689F" w14:textId="77777777" w:rsidR="008330E4" w:rsidRPr="00160A86" w:rsidRDefault="008330E4" w:rsidP="009C32C6">
            <w:pPr>
              <w:rPr>
                <w:rFonts w:asciiTheme="minorHAnsi" w:hAnsiTheme="minorHAnsi" w:cstheme="minorHAnsi"/>
                <w:sz w:val="18"/>
                <w:szCs w:val="18"/>
              </w:rPr>
            </w:pPr>
          </w:p>
        </w:tc>
        <w:tc>
          <w:tcPr>
            <w:tcW w:w="992" w:type="dxa"/>
          </w:tcPr>
          <w:p w14:paraId="3F72553B" w14:textId="77777777" w:rsidR="008330E4" w:rsidRPr="00160A86" w:rsidRDefault="008330E4" w:rsidP="009C32C6">
            <w:pPr>
              <w:pStyle w:val="TableParagraph"/>
              <w:spacing w:line="219" w:lineRule="exact"/>
              <w:ind w:left="195"/>
              <w:rPr>
                <w:rFonts w:asciiTheme="minorHAnsi" w:hAnsiTheme="minorHAnsi" w:cstheme="minorHAnsi"/>
                <w:sz w:val="18"/>
                <w:szCs w:val="18"/>
              </w:rPr>
            </w:pPr>
            <w:r w:rsidRPr="00160A86">
              <w:rPr>
                <w:rFonts w:asciiTheme="minorHAnsi" w:hAnsiTheme="minorHAnsi" w:cstheme="minorHAnsi"/>
                <w:sz w:val="18"/>
                <w:szCs w:val="18"/>
              </w:rPr>
              <w:t>R0120</w:t>
            </w:r>
          </w:p>
          <w:p w14:paraId="203C9E7D" w14:textId="77777777" w:rsidR="008330E4" w:rsidRPr="00160A86" w:rsidRDefault="008330E4" w:rsidP="009C32C6">
            <w:pPr>
              <w:pStyle w:val="TableParagraph"/>
              <w:spacing w:before="32"/>
              <w:ind w:left="211"/>
              <w:rPr>
                <w:rFonts w:asciiTheme="minorHAnsi" w:hAnsiTheme="minorHAnsi" w:cstheme="minorHAnsi"/>
                <w:sz w:val="18"/>
                <w:szCs w:val="18"/>
              </w:rPr>
            </w:pPr>
            <w:r w:rsidRPr="00160A86">
              <w:rPr>
                <w:rFonts w:asciiTheme="minorHAnsi" w:hAnsiTheme="minorHAnsi" w:cstheme="minorHAnsi"/>
                <w:sz w:val="18"/>
                <w:szCs w:val="18"/>
              </w:rPr>
              <w:t>V-120</w:t>
            </w:r>
          </w:p>
        </w:tc>
        <w:tc>
          <w:tcPr>
            <w:tcW w:w="3260" w:type="dxa"/>
          </w:tcPr>
          <w:p w14:paraId="5098E405" w14:textId="77777777" w:rsidR="008330E4" w:rsidRPr="00160A86" w:rsidRDefault="008330E4" w:rsidP="009C32C6">
            <w:pPr>
              <w:pStyle w:val="TableParagraph"/>
              <w:spacing w:before="1"/>
              <w:ind w:left="71"/>
              <w:rPr>
                <w:rFonts w:asciiTheme="minorHAnsi" w:hAnsiTheme="minorHAnsi" w:cstheme="minorHAnsi"/>
                <w:sz w:val="18"/>
                <w:szCs w:val="18"/>
              </w:rPr>
            </w:pPr>
            <w:r w:rsidRPr="00160A86">
              <w:rPr>
                <w:rFonts w:asciiTheme="minorHAnsi" w:hAnsiTheme="minorHAnsi" w:cstheme="minorHAnsi"/>
                <w:sz w:val="18"/>
                <w:szCs w:val="18"/>
              </w:rPr>
              <w:t>Vessel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Traffic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in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Inland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Waters</w:t>
            </w:r>
          </w:p>
        </w:tc>
        <w:tc>
          <w:tcPr>
            <w:tcW w:w="1276" w:type="dxa"/>
          </w:tcPr>
          <w:p w14:paraId="14708004" w14:textId="77777777" w:rsidR="008330E4" w:rsidRPr="00160A86" w:rsidRDefault="008330E4" w:rsidP="009C32C6">
            <w:pPr>
              <w:pStyle w:val="TableParagraph"/>
              <w:spacing w:before="1"/>
              <w:ind w:left="75"/>
              <w:rPr>
                <w:rFonts w:asciiTheme="minorHAnsi" w:hAnsiTheme="minorHAnsi" w:cstheme="minorHAnsi"/>
                <w:sz w:val="18"/>
                <w:szCs w:val="18"/>
              </w:rPr>
            </w:pPr>
            <w:r w:rsidRPr="00160A86">
              <w:rPr>
                <w:rFonts w:asciiTheme="minorHAnsi" w:hAnsiTheme="minorHAnsi" w:cstheme="minorHAnsi"/>
                <w:sz w:val="18"/>
                <w:szCs w:val="18"/>
              </w:rPr>
              <w:t>Informative</w:t>
            </w:r>
          </w:p>
        </w:tc>
        <w:tc>
          <w:tcPr>
            <w:tcW w:w="1134" w:type="dxa"/>
          </w:tcPr>
          <w:p w14:paraId="3AEBD805" w14:textId="77777777" w:rsidR="008330E4" w:rsidRPr="00160A86" w:rsidRDefault="008330E4" w:rsidP="009C32C6">
            <w:pPr>
              <w:pStyle w:val="TableParagraph"/>
              <w:rPr>
                <w:rFonts w:asciiTheme="minorHAnsi" w:hAnsiTheme="minorHAnsi" w:cstheme="minorHAnsi"/>
                <w:sz w:val="18"/>
                <w:szCs w:val="18"/>
              </w:rPr>
            </w:pPr>
          </w:p>
        </w:tc>
        <w:tc>
          <w:tcPr>
            <w:tcW w:w="5953" w:type="dxa"/>
          </w:tcPr>
          <w:p w14:paraId="04CB04FF" w14:textId="77777777" w:rsidR="008330E4" w:rsidRPr="00160A86" w:rsidRDefault="008330E4" w:rsidP="009C32C6">
            <w:pPr>
              <w:pStyle w:val="TableParagraph"/>
              <w:rPr>
                <w:rFonts w:asciiTheme="minorHAnsi" w:hAnsiTheme="minorHAnsi" w:cstheme="minorHAnsi"/>
                <w:sz w:val="18"/>
                <w:szCs w:val="18"/>
              </w:rPr>
            </w:pPr>
          </w:p>
        </w:tc>
      </w:tr>
      <w:tr w:rsidR="008330E4" w:rsidRPr="00160A86" w14:paraId="1A3715B1" w14:textId="77777777" w:rsidTr="00922E46">
        <w:trPr>
          <w:trHeight w:val="313"/>
        </w:trPr>
        <w:tc>
          <w:tcPr>
            <w:tcW w:w="1404" w:type="dxa"/>
            <w:vMerge/>
            <w:tcBorders>
              <w:top w:val="nil"/>
            </w:tcBorders>
            <w:shd w:val="clear" w:color="auto" w:fill="00548B"/>
          </w:tcPr>
          <w:p w14:paraId="2D2A8A42" w14:textId="77777777" w:rsidR="008330E4" w:rsidRPr="00160A86" w:rsidRDefault="008330E4" w:rsidP="009C32C6">
            <w:pPr>
              <w:rPr>
                <w:rFonts w:asciiTheme="minorHAnsi" w:hAnsiTheme="minorHAnsi" w:cstheme="minorHAnsi"/>
                <w:sz w:val="18"/>
                <w:szCs w:val="18"/>
              </w:rPr>
            </w:pPr>
          </w:p>
        </w:tc>
        <w:tc>
          <w:tcPr>
            <w:tcW w:w="1701" w:type="dxa"/>
            <w:vMerge w:val="restart"/>
            <w:shd w:val="clear" w:color="auto" w:fill="808080"/>
          </w:tcPr>
          <w:p w14:paraId="5406E19D" w14:textId="77777777" w:rsidR="008330E4" w:rsidRPr="00160A86" w:rsidRDefault="008330E4" w:rsidP="009C32C6">
            <w:pPr>
              <w:pStyle w:val="TableParagraph"/>
              <w:rPr>
                <w:rFonts w:asciiTheme="minorHAnsi" w:hAnsiTheme="minorHAnsi" w:cstheme="minorHAnsi"/>
                <w:b/>
                <w:sz w:val="18"/>
                <w:szCs w:val="18"/>
              </w:rPr>
            </w:pPr>
          </w:p>
          <w:p w14:paraId="270A237F" w14:textId="77777777" w:rsidR="008330E4" w:rsidRPr="00160A86" w:rsidRDefault="008330E4" w:rsidP="009C32C6">
            <w:pPr>
              <w:pStyle w:val="TableParagraph"/>
              <w:rPr>
                <w:rFonts w:asciiTheme="minorHAnsi" w:hAnsiTheme="minorHAnsi" w:cstheme="minorHAnsi"/>
                <w:b/>
                <w:sz w:val="18"/>
                <w:szCs w:val="18"/>
              </w:rPr>
            </w:pPr>
          </w:p>
          <w:p w14:paraId="4B008259" w14:textId="77777777" w:rsidR="008330E4" w:rsidRPr="00160A86" w:rsidRDefault="008330E4" w:rsidP="009C32C6">
            <w:pPr>
              <w:pStyle w:val="TableParagraph"/>
              <w:rPr>
                <w:rFonts w:asciiTheme="minorHAnsi" w:hAnsiTheme="minorHAnsi" w:cstheme="minorHAnsi"/>
                <w:b/>
                <w:sz w:val="18"/>
                <w:szCs w:val="18"/>
              </w:rPr>
            </w:pPr>
          </w:p>
          <w:p w14:paraId="6D95678C" w14:textId="77777777" w:rsidR="008330E4" w:rsidRPr="00160A86" w:rsidRDefault="008330E4" w:rsidP="009C32C6">
            <w:pPr>
              <w:pStyle w:val="TableParagraph"/>
              <w:spacing w:before="122"/>
              <w:ind w:left="69"/>
              <w:rPr>
                <w:rFonts w:asciiTheme="minorHAnsi" w:hAnsiTheme="minorHAnsi" w:cstheme="minorHAnsi"/>
                <w:b/>
                <w:sz w:val="18"/>
                <w:szCs w:val="18"/>
              </w:rPr>
            </w:pPr>
            <w:r w:rsidRPr="00160A86">
              <w:rPr>
                <w:rFonts w:asciiTheme="minorHAnsi" w:hAnsiTheme="minorHAnsi" w:cstheme="minorHAnsi"/>
                <w:b/>
                <w:color w:val="FFFFFF"/>
                <w:sz w:val="18"/>
                <w:szCs w:val="18"/>
              </w:rPr>
              <w:t>VTS</w:t>
            </w:r>
            <w:r w:rsidRPr="00160A86">
              <w:rPr>
                <w:rFonts w:asciiTheme="minorHAnsi" w:hAnsiTheme="minorHAnsi" w:cstheme="minorHAnsi"/>
                <w:b/>
                <w:color w:val="FFFFFF"/>
                <w:spacing w:val="-4"/>
                <w:sz w:val="18"/>
                <w:szCs w:val="18"/>
              </w:rPr>
              <w:t xml:space="preserve"> </w:t>
            </w:r>
            <w:r w:rsidRPr="00160A86">
              <w:rPr>
                <w:rFonts w:asciiTheme="minorHAnsi" w:hAnsiTheme="minorHAnsi" w:cstheme="minorHAnsi"/>
                <w:b/>
                <w:color w:val="FFFFFF"/>
                <w:sz w:val="18"/>
                <w:szCs w:val="18"/>
              </w:rPr>
              <w:t>operations</w:t>
            </w:r>
          </w:p>
        </w:tc>
        <w:tc>
          <w:tcPr>
            <w:tcW w:w="992" w:type="dxa"/>
            <w:vMerge w:val="restart"/>
          </w:tcPr>
          <w:p w14:paraId="17B2502F" w14:textId="77777777" w:rsidR="008330E4" w:rsidRPr="00160A86" w:rsidRDefault="008330E4" w:rsidP="009C32C6">
            <w:pPr>
              <w:pStyle w:val="TableParagraph"/>
              <w:spacing w:line="276" w:lineRule="auto"/>
              <w:ind w:left="156" w:right="140" w:firstLine="38"/>
              <w:rPr>
                <w:rFonts w:asciiTheme="minorHAnsi" w:hAnsiTheme="minorHAnsi" w:cstheme="minorHAnsi"/>
                <w:sz w:val="18"/>
                <w:szCs w:val="18"/>
              </w:rPr>
            </w:pPr>
            <w:r w:rsidRPr="00160A86">
              <w:rPr>
                <w:rFonts w:asciiTheme="minorHAnsi" w:hAnsiTheme="minorHAnsi" w:cstheme="minorHAnsi"/>
                <w:sz w:val="18"/>
                <w:szCs w:val="18"/>
              </w:rPr>
              <w:t>R0127</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(V-127)</w:t>
            </w:r>
          </w:p>
        </w:tc>
        <w:tc>
          <w:tcPr>
            <w:tcW w:w="3260" w:type="dxa"/>
            <w:vMerge w:val="restart"/>
          </w:tcPr>
          <w:p w14:paraId="2EBAEB53" w14:textId="77777777" w:rsidR="00907B49" w:rsidRDefault="00907B49" w:rsidP="00907B49">
            <w:pPr>
              <w:pStyle w:val="TableParagraph"/>
              <w:ind w:left="71" w:right="297"/>
              <w:rPr>
                <w:ins w:id="21" w:author="Trainor, Neil" w:date="2021-03-27T12:15:00Z"/>
                <w:rFonts w:asciiTheme="minorHAnsi" w:hAnsiTheme="minorHAnsi" w:cstheme="minorHAnsi"/>
                <w:sz w:val="18"/>
                <w:szCs w:val="18"/>
              </w:rPr>
            </w:pPr>
            <w:ins w:id="22" w:author="Trainor, Neil" w:date="2021-03-27T12:15:00Z">
              <w:r w:rsidRPr="00907B49">
                <w:rPr>
                  <w:rFonts w:asciiTheme="minorHAnsi" w:hAnsiTheme="minorHAnsi" w:cstheme="minorHAnsi"/>
                  <w:sz w:val="18"/>
                  <w:szCs w:val="18"/>
                </w:rPr>
                <w:t>VTS</w:t>
              </w:r>
              <w:r>
                <w:rPr>
                  <w:rFonts w:asciiTheme="minorHAnsi" w:hAnsiTheme="minorHAnsi" w:cstheme="minorHAnsi"/>
                  <w:sz w:val="18"/>
                  <w:szCs w:val="18"/>
                </w:rPr>
                <w:t xml:space="preserve"> </w:t>
              </w:r>
              <w:r w:rsidRPr="00907B49">
                <w:rPr>
                  <w:rFonts w:asciiTheme="minorHAnsi" w:hAnsiTheme="minorHAnsi" w:cstheme="minorHAnsi"/>
                  <w:sz w:val="18"/>
                  <w:szCs w:val="18"/>
                </w:rPr>
                <w:t>Operations</w:t>
              </w:r>
            </w:ins>
          </w:p>
          <w:p w14:paraId="53E2973C" w14:textId="77777777" w:rsidR="008330E4" w:rsidRPr="00160A86" w:rsidRDefault="008330E4" w:rsidP="00907B49">
            <w:pPr>
              <w:pStyle w:val="TableParagraph"/>
              <w:ind w:left="71" w:right="297"/>
              <w:rPr>
                <w:rFonts w:asciiTheme="minorHAnsi" w:hAnsiTheme="minorHAnsi" w:cstheme="minorHAnsi"/>
                <w:sz w:val="18"/>
                <w:szCs w:val="18"/>
              </w:rPr>
            </w:pPr>
            <w:del w:id="23" w:author="Trainor, Neil" w:date="2021-03-27T12:15:00Z">
              <w:r w:rsidRPr="00160A86" w:rsidDel="00907B49">
                <w:rPr>
                  <w:rFonts w:asciiTheme="minorHAnsi" w:hAnsiTheme="minorHAnsi" w:cstheme="minorHAnsi"/>
                  <w:sz w:val="18"/>
                  <w:szCs w:val="18"/>
                </w:rPr>
                <w:delText>Operational Procedures for Vessel Traffic</w:delText>
              </w:r>
              <w:r w:rsidRPr="00160A86" w:rsidDel="00907B49">
                <w:rPr>
                  <w:rFonts w:asciiTheme="minorHAnsi" w:hAnsiTheme="minorHAnsi" w:cstheme="minorHAnsi"/>
                  <w:spacing w:val="-39"/>
                  <w:sz w:val="18"/>
                  <w:szCs w:val="18"/>
                </w:rPr>
                <w:delText xml:space="preserve"> </w:delText>
              </w:r>
              <w:r w:rsidRPr="00160A86" w:rsidDel="00907B49">
                <w:rPr>
                  <w:rFonts w:asciiTheme="minorHAnsi" w:hAnsiTheme="minorHAnsi" w:cstheme="minorHAnsi"/>
                  <w:sz w:val="18"/>
                  <w:szCs w:val="18"/>
                </w:rPr>
                <w:delText>Services</w:delText>
              </w:r>
            </w:del>
          </w:p>
        </w:tc>
        <w:tc>
          <w:tcPr>
            <w:tcW w:w="1276" w:type="dxa"/>
            <w:vMerge w:val="restart"/>
          </w:tcPr>
          <w:p w14:paraId="36D0A899" w14:textId="77777777" w:rsidR="008330E4" w:rsidRPr="00160A86" w:rsidRDefault="008330E4" w:rsidP="009C32C6">
            <w:pPr>
              <w:pStyle w:val="TableParagraph"/>
              <w:spacing w:line="219" w:lineRule="exact"/>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7DE0BA37" w14:textId="77777777" w:rsidR="008330E4" w:rsidRPr="00160A86" w:rsidRDefault="008330E4" w:rsidP="00907B49">
            <w:pPr>
              <w:pStyle w:val="TableParagraph"/>
              <w:spacing w:line="219" w:lineRule="exact"/>
              <w:ind w:left="73"/>
              <w:rPr>
                <w:rFonts w:asciiTheme="minorHAnsi" w:hAnsiTheme="minorHAnsi" w:cstheme="minorHAnsi"/>
                <w:sz w:val="18"/>
                <w:szCs w:val="18"/>
              </w:rPr>
            </w:pPr>
            <w:del w:id="24" w:author="Trainor, Neil" w:date="2021-03-27T12:15:00Z">
              <w:r w:rsidRPr="00160A86" w:rsidDel="00907B49">
                <w:rPr>
                  <w:rFonts w:asciiTheme="minorHAnsi" w:hAnsiTheme="minorHAnsi" w:cstheme="minorHAnsi"/>
                  <w:sz w:val="18"/>
                  <w:szCs w:val="18"/>
                </w:rPr>
                <w:delText>[</w:delText>
              </w:r>
            </w:del>
            <w:r w:rsidRPr="00160A86">
              <w:rPr>
                <w:rFonts w:asciiTheme="minorHAnsi" w:hAnsiTheme="minorHAnsi" w:cstheme="minorHAnsi"/>
                <w:sz w:val="18"/>
                <w:szCs w:val="18"/>
              </w:rPr>
              <w:t>G</w:t>
            </w:r>
            <w:del w:id="25" w:author="Trainor, Neil" w:date="2021-03-27T12:15:00Z">
              <w:r w:rsidRPr="00160A86" w:rsidDel="00907B49">
                <w:rPr>
                  <w:rFonts w:asciiTheme="minorHAnsi" w:hAnsiTheme="minorHAnsi" w:cstheme="minorHAnsi"/>
                  <w:sz w:val="18"/>
                  <w:szCs w:val="18"/>
                </w:rPr>
                <w:delText>]</w:delText>
              </w:r>
            </w:del>
            <w:r w:rsidRPr="00160A86">
              <w:rPr>
                <w:rFonts w:asciiTheme="minorHAnsi" w:hAnsiTheme="minorHAnsi" w:cstheme="minorHAnsi"/>
                <w:sz w:val="18"/>
                <w:szCs w:val="18"/>
              </w:rPr>
              <w:t>1089</w:t>
            </w:r>
          </w:p>
        </w:tc>
        <w:tc>
          <w:tcPr>
            <w:tcW w:w="5953" w:type="dxa"/>
          </w:tcPr>
          <w:p w14:paraId="3154B882" w14:textId="77777777" w:rsidR="008330E4" w:rsidRPr="00160A86" w:rsidRDefault="008330E4" w:rsidP="00907B49">
            <w:pPr>
              <w:pStyle w:val="TableParagraph"/>
              <w:spacing w:line="219" w:lineRule="exact"/>
              <w:ind w:left="77"/>
              <w:rPr>
                <w:rFonts w:asciiTheme="minorHAnsi" w:hAnsiTheme="minorHAnsi" w:cstheme="minorHAnsi"/>
                <w:sz w:val="18"/>
                <w:szCs w:val="18"/>
              </w:rPr>
            </w:pPr>
            <w:r w:rsidRPr="00160A86">
              <w:rPr>
                <w:rFonts w:asciiTheme="minorHAnsi" w:hAnsiTheme="minorHAnsi" w:cstheme="minorHAnsi"/>
                <w:sz w:val="18"/>
                <w:szCs w:val="18"/>
              </w:rPr>
              <w:t>Provision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del w:id="26" w:author="Trainor, Neil" w:date="2021-03-27T12:16:00Z">
              <w:r w:rsidRPr="00160A86" w:rsidDel="00907B49">
                <w:rPr>
                  <w:rFonts w:asciiTheme="minorHAnsi" w:hAnsiTheme="minorHAnsi" w:cstheme="minorHAnsi"/>
                  <w:sz w:val="18"/>
                  <w:szCs w:val="18"/>
                </w:rPr>
                <w:delText>Services</w:delText>
              </w:r>
              <w:r w:rsidRPr="00160A86" w:rsidDel="00907B49">
                <w:rPr>
                  <w:rFonts w:asciiTheme="minorHAnsi" w:hAnsiTheme="minorHAnsi" w:cstheme="minorHAnsi"/>
                  <w:spacing w:val="-2"/>
                  <w:sz w:val="18"/>
                  <w:szCs w:val="18"/>
                </w:rPr>
                <w:delText xml:space="preserve"> </w:delText>
              </w:r>
            </w:del>
            <w:r w:rsidRPr="00160A86">
              <w:rPr>
                <w:rFonts w:asciiTheme="minorHAnsi" w:hAnsiTheme="minorHAnsi" w:cstheme="minorHAnsi"/>
                <w:sz w:val="18"/>
                <w:szCs w:val="18"/>
              </w:rPr>
              <w:t>(INS,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TOS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&amp;</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NAS)</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2012)</w:t>
            </w:r>
          </w:p>
        </w:tc>
      </w:tr>
      <w:tr w:rsidR="008330E4" w:rsidRPr="00160A86" w14:paraId="01756333" w14:textId="77777777" w:rsidTr="00922E46">
        <w:trPr>
          <w:trHeight w:val="314"/>
        </w:trPr>
        <w:tc>
          <w:tcPr>
            <w:tcW w:w="1404" w:type="dxa"/>
            <w:vMerge/>
            <w:tcBorders>
              <w:top w:val="nil"/>
            </w:tcBorders>
            <w:shd w:val="clear" w:color="auto" w:fill="00548B"/>
          </w:tcPr>
          <w:p w14:paraId="4E47DF32"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364A6E56"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6077A5AB"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691B7573"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5D759EEF" w14:textId="77777777" w:rsidR="008330E4" w:rsidRPr="00160A86" w:rsidRDefault="008330E4" w:rsidP="009C32C6">
            <w:pPr>
              <w:rPr>
                <w:rFonts w:asciiTheme="minorHAnsi" w:hAnsiTheme="minorHAnsi" w:cstheme="minorHAnsi"/>
                <w:sz w:val="18"/>
                <w:szCs w:val="18"/>
              </w:rPr>
            </w:pPr>
          </w:p>
        </w:tc>
        <w:tc>
          <w:tcPr>
            <w:tcW w:w="1134" w:type="dxa"/>
          </w:tcPr>
          <w:p w14:paraId="045F0EB8" w14:textId="77777777" w:rsidR="008330E4" w:rsidRPr="00160A86" w:rsidRDefault="008330E4" w:rsidP="00907B49">
            <w:pPr>
              <w:pStyle w:val="TableParagraph"/>
              <w:spacing w:before="1"/>
              <w:ind w:left="73"/>
              <w:rPr>
                <w:rFonts w:asciiTheme="minorHAnsi" w:hAnsiTheme="minorHAnsi" w:cstheme="minorHAnsi"/>
                <w:sz w:val="18"/>
                <w:szCs w:val="18"/>
              </w:rPr>
            </w:pPr>
            <w:del w:id="27" w:author="Trainor, Neil" w:date="2021-03-27T12:18:00Z">
              <w:r w:rsidRPr="00160A86" w:rsidDel="00907B49">
                <w:rPr>
                  <w:rFonts w:asciiTheme="minorHAnsi" w:hAnsiTheme="minorHAnsi" w:cstheme="minorHAnsi"/>
                  <w:sz w:val="18"/>
                  <w:szCs w:val="18"/>
                </w:rPr>
                <w:delText>[</w:delText>
              </w:r>
            </w:del>
            <w:r w:rsidRPr="00160A86">
              <w:rPr>
                <w:rFonts w:asciiTheme="minorHAnsi" w:hAnsiTheme="minorHAnsi" w:cstheme="minorHAnsi"/>
                <w:sz w:val="18"/>
                <w:szCs w:val="18"/>
              </w:rPr>
              <w:t>G</w:t>
            </w:r>
            <w:del w:id="28" w:author="Trainor, Neil" w:date="2021-03-27T12:18:00Z">
              <w:r w:rsidRPr="00160A86" w:rsidDel="00907B49">
                <w:rPr>
                  <w:rFonts w:asciiTheme="minorHAnsi" w:hAnsiTheme="minorHAnsi" w:cstheme="minorHAnsi"/>
                  <w:sz w:val="18"/>
                  <w:szCs w:val="18"/>
                </w:rPr>
                <w:delText>]</w:delText>
              </w:r>
            </w:del>
            <w:r w:rsidRPr="00160A86">
              <w:rPr>
                <w:rFonts w:asciiTheme="minorHAnsi" w:hAnsiTheme="minorHAnsi" w:cstheme="minorHAnsi"/>
                <w:sz w:val="18"/>
                <w:szCs w:val="18"/>
              </w:rPr>
              <w:t>1110</w:t>
            </w:r>
          </w:p>
        </w:tc>
        <w:tc>
          <w:tcPr>
            <w:tcW w:w="5953" w:type="dxa"/>
          </w:tcPr>
          <w:p w14:paraId="4DC45ECB" w14:textId="77777777" w:rsidR="008330E4" w:rsidRPr="00160A86" w:rsidRDefault="008330E4" w:rsidP="009C32C6">
            <w:pPr>
              <w:pStyle w:val="TableParagraph"/>
              <w:spacing w:line="219" w:lineRule="exact"/>
              <w:ind w:left="77"/>
              <w:rPr>
                <w:rFonts w:asciiTheme="minorHAnsi" w:hAnsiTheme="minorHAnsi" w:cstheme="minorHAnsi"/>
                <w:sz w:val="18"/>
                <w:szCs w:val="18"/>
              </w:rPr>
            </w:pPr>
            <w:r w:rsidRPr="00160A86">
              <w:rPr>
                <w:rFonts w:asciiTheme="minorHAnsi" w:hAnsiTheme="minorHAnsi" w:cstheme="minorHAnsi"/>
                <w:sz w:val="18"/>
                <w:szCs w:val="18"/>
              </w:rPr>
              <w:t>Use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Decision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Support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Tools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Personnel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2014)</w:t>
            </w:r>
          </w:p>
        </w:tc>
      </w:tr>
      <w:tr w:rsidR="008330E4" w:rsidRPr="00160A86" w14:paraId="7F22BAA4" w14:textId="77777777" w:rsidTr="00922E46">
        <w:trPr>
          <w:trHeight w:val="292"/>
        </w:trPr>
        <w:tc>
          <w:tcPr>
            <w:tcW w:w="1404" w:type="dxa"/>
            <w:vMerge/>
            <w:tcBorders>
              <w:top w:val="nil"/>
            </w:tcBorders>
            <w:shd w:val="clear" w:color="auto" w:fill="00548B"/>
          </w:tcPr>
          <w:p w14:paraId="0F6B39A7"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1F8F6FE5"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5CC47A52"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789580FA"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1A81EF9B" w14:textId="77777777" w:rsidR="008330E4" w:rsidRPr="00160A86" w:rsidRDefault="008330E4" w:rsidP="009C32C6">
            <w:pPr>
              <w:rPr>
                <w:rFonts w:asciiTheme="minorHAnsi" w:hAnsiTheme="minorHAnsi" w:cstheme="minorHAnsi"/>
                <w:sz w:val="18"/>
                <w:szCs w:val="18"/>
              </w:rPr>
            </w:pPr>
          </w:p>
        </w:tc>
        <w:tc>
          <w:tcPr>
            <w:tcW w:w="1134" w:type="dxa"/>
          </w:tcPr>
          <w:p w14:paraId="05D1DFA9" w14:textId="77777777" w:rsidR="008330E4" w:rsidRPr="00160A86" w:rsidRDefault="008330E4" w:rsidP="009C32C6">
            <w:pPr>
              <w:pStyle w:val="TableParagraph"/>
              <w:spacing w:before="1"/>
              <w:ind w:left="73"/>
              <w:rPr>
                <w:rFonts w:asciiTheme="minorHAnsi" w:hAnsiTheme="minorHAnsi" w:cstheme="minorHAnsi"/>
                <w:sz w:val="18"/>
                <w:szCs w:val="18"/>
              </w:rPr>
            </w:pPr>
            <w:r w:rsidRPr="00160A86">
              <w:rPr>
                <w:rFonts w:asciiTheme="minorHAnsi" w:hAnsiTheme="minorHAnsi" w:cstheme="minorHAnsi"/>
                <w:sz w:val="18"/>
                <w:szCs w:val="18"/>
              </w:rPr>
              <w:t>G1131</w:t>
            </w:r>
          </w:p>
        </w:tc>
        <w:tc>
          <w:tcPr>
            <w:tcW w:w="5953" w:type="dxa"/>
          </w:tcPr>
          <w:p w14:paraId="5F7DFB68" w14:textId="77777777" w:rsidR="008330E4" w:rsidRPr="00160A86" w:rsidRDefault="008330E4" w:rsidP="009C32C6">
            <w:pPr>
              <w:pStyle w:val="TableParagraph"/>
              <w:spacing w:before="1"/>
              <w:ind w:left="77"/>
              <w:rPr>
                <w:rFonts w:asciiTheme="minorHAnsi" w:hAnsiTheme="minorHAnsi" w:cstheme="minorHAnsi"/>
                <w:sz w:val="18"/>
                <w:szCs w:val="18"/>
              </w:rPr>
            </w:pPr>
            <w:r w:rsidRPr="00160A86">
              <w:rPr>
                <w:rFonts w:asciiTheme="minorHAnsi" w:hAnsiTheme="minorHAnsi" w:cstheme="minorHAnsi"/>
                <w:sz w:val="18"/>
                <w:szCs w:val="18"/>
              </w:rPr>
              <w:t>Setting</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Measuring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Objectives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2017)</w:t>
            </w:r>
          </w:p>
        </w:tc>
      </w:tr>
      <w:tr w:rsidR="008330E4" w:rsidRPr="00160A86" w14:paraId="5F0BA9B7" w14:textId="77777777" w:rsidTr="00922E46">
        <w:trPr>
          <w:trHeight w:val="313"/>
        </w:trPr>
        <w:tc>
          <w:tcPr>
            <w:tcW w:w="1404" w:type="dxa"/>
            <w:vMerge/>
            <w:tcBorders>
              <w:top w:val="nil"/>
            </w:tcBorders>
            <w:shd w:val="clear" w:color="auto" w:fill="00548B"/>
          </w:tcPr>
          <w:p w14:paraId="725F1B10"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459E2DD2"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6050B89D"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13C74B62"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5FA3BB1A" w14:textId="77777777" w:rsidR="008330E4" w:rsidRPr="00160A86" w:rsidRDefault="008330E4" w:rsidP="009C32C6">
            <w:pPr>
              <w:rPr>
                <w:rFonts w:asciiTheme="minorHAnsi" w:hAnsiTheme="minorHAnsi" w:cstheme="minorHAnsi"/>
                <w:sz w:val="18"/>
                <w:szCs w:val="18"/>
              </w:rPr>
            </w:pPr>
          </w:p>
        </w:tc>
        <w:tc>
          <w:tcPr>
            <w:tcW w:w="1134" w:type="dxa"/>
          </w:tcPr>
          <w:p w14:paraId="274DBFBF" w14:textId="77777777" w:rsidR="008330E4" w:rsidRPr="00160A86" w:rsidRDefault="008330E4" w:rsidP="009C32C6">
            <w:pPr>
              <w:pStyle w:val="TableParagraph"/>
              <w:spacing w:before="1"/>
              <w:ind w:left="73"/>
              <w:rPr>
                <w:rFonts w:asciiTheme="minorHAnsi" w:hAnsiTheme="minorHAnsi" w:cstheme="minorHAnsi"/>
                <w:sz w:val="18"/>
                <w:szCs w:val="18"/>
              </w:rPr>
            </w:pPr>
            <w:r w:rsidRPr="00160A86">
              <w:rPr>
                <w:rFonts w:asciiTheme="minorHAnsi" w:hAnsiTheme="minorHAnsi" w:cstheme="minorHAnsi"/>
                <w:sz w:val="18"/>
                <w:szCs w:val="18"/>
              </w:rPr>
              <w:t>G1045</w:t>
            </w:r>
          </w:p>
        </w:tc>
        <w:tc>
          <w:tcPr>
            <w:tcW w:w="5953" w:type="dxa"/>
          </w:tcPr>
          <w:p w14:paraId="6CC1BA0E" w14:textId="77777777" w:rsidR="008330E4" w:rsidRPr="00160A86" w:rsidRDefault="008330E4" w:rsidP="009C32C6">
            <w:pPr>
              <w:pStyle w:val="TableParagraph"/>
              <w:spacing w:line="219" w:lineRule="exact"/>
              <w:ind w:left="77"/>
              <w:rPr>
                <w:rFonts w:asciiTheme="minorHAnsi" w:hAnsiTheme="minorHAnsi" w:cstheme="minorHAnsi"/>
                <w:sz w:val="18"/>
                <w:szCs w:val="18"/>
              </w:rPr>
            </w:pPr>
            <w:r w:rsidRPr="00160A86">
              <w:rPr>
                <w:rFonts w:asciiTheme="minorHAnsi" w:hAnsiTheme="minorHAnsi" w:cstheme="minorHAnsi"/>
                <w:sz w:val="18"/>
                <w:szCs w:val="18"/>
              </w:rPr>
              <w:t>Staffing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Levels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proofErr w:type="spellStart"/>
            <w:r w:rsidRPr="00160A86">
              <w:rPr>
                <w:rFonts w:asciiTheme="minorHAnsi" w:hAnsiTheme="minorHAnsi" w:cstheme="minorHAnsi"/>
                <w:sz w:val="18"/>
                <w:szCs w:val="18"/>
              </w:rPr>
              <w:t>Centres</w:t>
            </w:r>
            <w:proofErr w:type="spellEnd"/>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2018)</w:t>
            </w:r>
          </w:p>
        </w:tc>
      </w:tr>
      <w:tr w:rsidR="008330E4" w:rsidRPr="00160A86" w14:paraId="11E4ED6C" w14:textId="77777777" w:rsidTr="00922E46">
        <w:trPr>
          <w:trHeight w:val="505"/>
        </w:trPr>
        <w:tc>
          <w:tcPr>
            <w:tcW w:w="1404" w:type="dxa"/>
            <w:vMerge/>
            <w:tcBorders>
              <w:top w:val="nil"/>
            </w:tcBorders>
            <w:shd w:val="clear" w:color="auto" w:fill="00548B"/>
          </w:tcPr>
          <w:p w14:paraId="5D7AAA6B"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45E8BC03"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0C81A392"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646CE1C4"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401E1237" w14:textId="77777777" w:rsidR="008330E4" w:rsidRPr="00160A86" w:rsidRDefault="008330E4" w:rsidP="009C32C6">
            <w:pPr>
              <w:rPr>
                <w:rFonts w:asciiTheme="minorHAnsi" w:hAnsiTheme="minorHAnsi" w:cstheme="minorHAnsi"/>
                <w:sz w:val="18"/>
                <w:szCs w:val="18"/>
              </w:rPr>
            </w:pPr>
          </w:p>
        </w:tc>
        <w:tc>
          <w:tcPr>
            <w:tcW w:w="1134" w:type="dxa"/>
          </w:tcPr>
          <w:p w14:paraId="5CADA50A" w14:textId="77777777" w:rsidR="008330E4" w:rsidRPr="00160A86" w:rsidRDefault="008330E4" w:rsidP="00907B49">
            <w:pPr>
              <w:pStyle w:val="TableParagraph"/>
              <w:spacing w:before="145"/>
              <w:ind w:left="73"/>
              <w:rPr>
                <w:rFonts w:asciiTheme="minorHAnsi" w:hAnsiTheme="minorHAnsi" w:cstheme="minorHAnsi"/>
                <w:sz w:val="18"/>
                <w:szCs w:val="18"/>
              </w:rPr>
            </w:pPr>
            <w:del w:id="29" w:author="Trainor, Neil" w:date="2021-03-27T12:18:00Z">
              <w:r w:rsidRPr="00160A86" w:rsidDel="00907B49">
                <w:rPr>
                  <w:rFonts w:asciiTheme="minorHAnsi" w:hAnsiTheme="minorHAnsi" w:cstheme="minorHAnsi"/>
                  <w:sz w:val="18"/>
                  <w:szCs w:val="18"/>
                </w:rPr>
                <w:delText>[</w:delText>
              </w:r>
            </w:del>
            <w:r w:rsidRPr="00160A86">
              <w:rPr>
                <w:rFonts w:asciiTheme="minorHAnsi" w:hAnsiTheme="minorHAnsi" w:cstheme="minorHAnsi"/>
                <w:sz w:val="18"/>
                <w:szCs w:val="18"/>
              </w:rPr>
              <w:t>G</w:t>
            </w:r>
            <w:del w:id="30" w:author="Trainor, Neil" w:date="2021-03-27T12:18:00Z">
              <w:r w:rsidRPr="00160A86" w:rsidDel="00907B49">
                <w:rPr>
                  <w:rFonts w:asciiTheme="minorHAnsi" w:hAnsiTheme="minorHAnsi" w:cstheme="minorHAnsi"/>
                  <w:sz w:val="18"/>
                  <w:szCs w:val="18"/>
                </w:rPr>
                <w:delText>]</w:delText>
              </w:r>
            </w:del>
            <w:r w:rsidRPr="00160A86">
              <w:rPr>
                <w:rFonts w:asciiTheme="minorHAnsi" w:hAnsiTheme="minorHAnsi" w:cstheme="minorHAnsi"/>
                <w:sz w:val="18"/>
                <w:szCs w:val="18"/>
              </w:rPr>
              <w:t>1118</w:t>
            </w:r>
          </w:p>
        </w:tc>
        <w:tc>
          <w:tcPr>
            <w:tcW w:w="5953" w:type="dxa"/>
          </w:tcPr>
          <w:p w14:paraId="0CA16167" w14:textId="77777777" w:rsidR="008330E4" w:rsidRPr="00160A86" w:rsidRDefault="008330E4" w:rsidP="009C32C6">
            <w:pPr>
              <w:pStyle w:val="TableParagraph"/>
              <w:spacing w:line="219" w:lineRule="exact"/>
              <w:ind w:left="77"/>
              <w:rPr>
                <w:rFonts w:asciiTheme="minorHAnsi" w:hAnsiTheme="minorHAnsi" w:cstheme="minorHAnsi"/>
                <w:sz w:val="18"/>
                <w:szCs w:val="18"/>
              </w:rPr>
            </w:pPr>
            <w:r w:rsidRPr="00160A86">
              <w:rPr>
                <w:rFonts w:asciiTheme="minorHAnsi" w:hAnsiTheme="minorHAnsi" w:cstheme="minorHAnsi"/>
                <w:sz w:val="18"/>
                <w:szCs w:val="18"/>
              </w:rPr>
              <w:t>Marine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Casualty</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Incident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Reporting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Recording,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Including Near-Miss</w:t>
            </w:r>
          </w:p>
          <w:p w14:paraId="26226E0F" w14:textId="77777777" w:rsidR="008330E4" w:rsidRPr="00160A86" w:rsidRDefault="008330E4" w:rsidP="009C32C6">
            <w:pPr>
              <w:pStyle w:val="TableParagraph"/>
              <w:spacing w:before="34"/>
              <w:ind w:left="77"/>
              <w:rPr>
                <w:rFonts w:asciiTheme="minorHAnsi" w:hAnsiTheme="minorHAnsi" w:cstheme="minorHAnsi"/>
                <w:sz w:val="18"/>
                <w:szCs w:val="18"/>
              </w:rPr>
            </w:pPr>
            <w:r w:rsidRPr="00160A86">
              <w:rPr>
                <w:rFonts w:asciiTheme="minorHAnsi" w:hAnsiTheme="minorHAnsi" w:cstheme="minorHAnsi"/>
                <w:sz w:val="18"/>
                <w:szCs w:val="18"/>
              </w:rPr>
              <w:t>Situations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it Relates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to 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(Dec 2016)</w:t>
            </w:r>
          </w:p>
        </w:tc>
      </w:tr>
      <w:tr w:rsidR="008330E4" w:rsidRPr="00160A86" w14:paraId="36B6F537" w14:textId="77777777" w:rsidTr="008541C4">
        <w:trPr>
          <w:trHeight w:val="293"/>
        </w:trPr>
        <w:tc>
          <w:tcPr>
            <w:tcW w:w="1404" w:type="dxa"/>
            <w:vMerge w:val="restart"/>
            <w:tcBorders>
              <w:top w:val="nil"/>
              <w:bottom w:val="double" w:sz="1" w:space="0" w:color="000000"/>
            </w:tcBorders>
            <w:shd w:val="clear" w:color="auto" w:fill="00548B"/>
          </w:tcPr>
          <w:p w14:paraId="16751603" w14:textId="77777777" w:rsidR="008330E4" w:rsidRPr="00160A86" w:rsidRDefault="008330E4" w:rsidP="009C32C6">
            <w:pPr>
              <w:rPr>
                <w:rFonts w:asciiTheme="minorHAnsi" w:hAnsiTheme="minorHAnsi" w:cstheme="minorHAnsi"/>
                <w:sz w:val="18"/>
                <w:szCs w:val="18"/>
              </w:rPr>
            </w:pPr>
          </w:p>
        </w:tc>
        <w:tc>
          <w:tcPr>
            <w:tcW w:w="1701" w:type="dxa"/>
            <w:vMerge w:val="restart"/>
            <w:tcBorders>
              <w:top w:val="nil"/>
            </w:tcBorders>
            <w:shd w:val="clear" w:color="auto" w:fill="808080"/>
          </w:tcPr>
          <w:p w14:paraId="24DA3966" w14:textId="77777777" w:rsidR="008330E4" w:rsidRPr="00160A86" w:rsidRDefault="008330E4" w:rsidP="009C32C6">
            <w:pPr>
              <w:rPr>
                <w:rFonts w:asciiTheme="minorHAnsi" w:hAnsiTheme="minorHAnsi" w:cstheme="minorHAnsi"/>
                <w:sz w:val="18"/>
                <w:szCs w:val="18"/>
              </w:rPr>
            </w:pPr>
          </w:p>
        </w:tc>
        <w:tc>
          <w:tcPr>
            <w:tcW w:w="992" w:type="dxa"/>
            <w:vMerge w:val="restart"/>
          </w:tcPr>
          <w:p w14:paraId="62D8BC65" w14:textId="77777777" w:rsidR="008330E4" w:rsidRPr="00160A86" w:rsidRDefault="008330E4" w:rsidP="009C32C6">
            <w:pPr>
              <w:pStyle w:val="TableParagraph"/>
              <w:rPr>
                <w:rFonts w:asciiTheme="minorHAnsi" w:hAnsiTheme="minorHAnsi" w:cstheme="minorHAnsi"/>
                <w:sz w:val="18"/>
                <w:szCs w:val="18"/>
              </w:rPr>
            </w:pPr>
          </w:p>
        </w:tc>
        <w:tc>
          <w:tcPr>
            <w:tcW w:w="3260" w:type="dxa"/>
            <w:vMerge w:val="restart"/>
          </w:tcPr>
          <w:p w14:paraId="2FC04D54" w14:textId="77777777" w:rsidR="008330E4" w:rsidRPr="00160A86" w:rsidRDefault="008330E4" w:rsidP="009C32C6">
            <w:pPr>
              <w:pStyle w:val="TableParagraph"/>
              <w:rPr>
                <w:rFonts w:asciiTheme="minorHAnsi" w:hAnsiTheme="minorHAnsi" w:cstheme="minorHAnsi"/>
                <w:sz w:val="18"/>
                <w:szCs w:val="18"/>
              </w:rPr>
            </w:pPr>
          </w:p>
        </w:tc>
        <w:tc>
          <w:tcPr>
            <w:tcW w:w="1276" w:type="dxa"/>
            <w:vMerge w:val="restart"/>
          </w:tcPr>
          <w:p w14:paraId="7F6352CC" w14:textId="77777777" w:rsidR="008330E4" w:rsidRPr="00160A86" w:rsidRDefault="008330E4" w:rsidP="009C32C6">
            <w:pPr>
              <w:pStyle w:val="TableParagraph"/>
              <w:rPr>
                <w:rFonts w:asciiTheme="minorHAnsi" w:hAnsiTheme="minorHAnsi" w:cstheme="minorHAnsi"/>
                <w:sz w:val="18"/>
                <w:szCs w:val="18"/>
              </w:rPr>
            </w:pPr>
          </w:p>
        </w:tc>
        <w:tc>
          <w:tcPr>
            <w:tcW w:w="1134" w:type="dxa"/>
          </w:tcPr>
          <w:p w14:paraId="206C60A9" w14:textId="77777777" w:rsidR="008330E4" w:rsidRPr="00160A86" w:rsidRDefault="008330E4" w:rsidP="009C32C6">
            <w:pPr>
              <w:pStyle w:val="TableParagraph"/>
              <w:spacing w:before="39"/>
              <w:ind w:left="73"/>
              <w:rPr>
                <w:rFonts w:asciiTheme="minorHAnsi" w:hAnsiTheme="minorHAnsi" w:cstheme="minorHAnsi"/>
                <w:sz w:val="18"/>
                <w:szCs w:val="18"/>
              </w:rPr>
            </w:pPr>
            <w:r w:rsidRPr="00160A86">
              <w:rPr>
                <w:rFonts w:asciiTheme="minorHAnsi" w:hAnsiTheme="minorHAnsi" w:cstheme="minorHAnsi"/>
                <w:sz w:val="18"/>
                <w:szCs w:val="18"/>
              </w:rPr>
              <w:t>G1141</w:t>
            </w:r>
          </w:p>
        </w:tc>
        <w:tc>
          <w:tcPr>
            <w:tcW w:w="5953" w:type="dxa"/>
          </w:tcPr>
          <w:p w14:paraId="78C4F34E" w14:textId="77777777" w:rsidR="008330E4" w:rsidRPr="00160A86" w:rsidRDefault="008330E4" w:rsidP="009C32C6">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Operational</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Procedures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Vessel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Traffic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2018)</w:t>
            </w:r>
          </w:p>
        </w:tc>
      </w:tr>
      <w:tr w:rsidR="008330E4" w:rsidRPr="00160A86" w14:paraId="353F6052" w14:textId="77777777" w:rsidTr="008541C4">
        <w:trPr>
          <w:trHeight w:val="485"/>
        </w:trPr>
        <w:tc>
          <w:tcPr>
            <w:tcW w:w="1404" w:type="dxa"/>
            <w:vMerge/>
            <w:tcBorders>
              <w:top w:val="nil"/>
              <w:bottom w:val="double" w:sz="1" w:space="0" w:color="000000"/>
            </w:tcBorders>
            <w:shd w:val="clear" w:color="auto" w:fill="00548B"/>
          </w:tcPr>
          <w:p w14:paraId="23EA1ED1"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67ACF79D"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71A42B02"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4212D7EC"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67F25DA9" w14:textId="77777777" w:rsidR="008330E4" w:rsidRPr="00160A86" w:rsidRDefault="008330E4" w:rsidP="009C32C6">
            <w:pPr>
              <w:rPr>
                <w:rFonts w:asciiTheme="minorHAnsi" w:hAnsiTheme="minorHAnsi" w:cstheme="minorHAnsi"/>
                <w:sz w:val="18"/>
                <w:szCs w:val="18"/>
              </w:rPr>
            </w:pPr>
          </w:p>
        </w:tc>
        <w:tc>
          <w:tcPr>
            <w:tcW w:w="1134" w:type="dxa"/>
          </w:tcPr>
          <w:p w14:paraId="58000FEF" w14:textId="77777777" w:rsidR="008330E4" w:rsidRPr="00160A86" w:rsidRDefault="008330E4" w:rsidP="009C32C6">
            <w:pPr>
              <w:pStyle w:val="TableParagraph"/>
              <w:spacing w:before="135"/>
              <w:ind w:left="73"/>
              <w:rPr>
                <w:rFonts w:asciiTheme="minorHAnsi" w:hAnsiTheme="minorHAnsi" w:cstheme="minorHAnsi"/>
                <w:sz w:val="18"/>
                <w:szCs w:val="18"/>
              </w:rPr>
            </w:pPr>
            <w:r w:rsidRPr="00160A86">
              <w:rPr>
                <w:rFonts w:asciiTheme="minorHAnsi" w:hAnsiTheme="minorHAnsi" w:cstheme="minorHAnsi"/>
                <w:sz w:val="18"/>
                <w:szCs w:val="18"/>
              </w:rPr>
              <w:t>G1144</w:t>
            </w:r>
          </w:p>
        </w:tc>
        <w:tc>
          <w:tcPr>
            <w:tcW w:w="5953" w:type="dxa"/>
          </w:tcPr>
          <w:p w14:paraId="1570211D" w14:textId="77777777" w:rsidR="008330E4" w:rsidRPr="00160A86" w:rsidRDefault="008330E4" w:rsidP="009C32C6">
            <w:pPr>
              <w:pStyle w:val="TableParagraph"/>
              <w:spacing w:line="211" w:lineRule="exact"/>
              <w:ind w:left="77"/>
              <w:rPr>
                <w:rFonts w:asciiTheme="minorHAnsi" w:hAnsiTheme="minorHAnsi" w:cstheme="minorHAnsi"/>
                <w:sz w:val="18"/>
                <w:szCs w:val="18"/>
              </w:rPr>
            </w:pPr>
            <w:r w:rsidRPr="00160A86">
              <w:rPr>
                <w:rFonts w:asciiTheme="minorHAnsi" w:hAnsiTheme="minorHAnsi" w:cstheme="minorHAnsi"/>
                <w:sz w:val="18"/>
                <w:szCs w:val="18"/>
              </w:rPr>
              <w:t>Promulgating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the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Requirements 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to</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Mariners – A</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Users</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Guide</w:t>
            </w:r>
          </w:p>
          <w:p w14:paraId="09B30E7C" w14:textId="77777777" w:rsidR="008330E4" w:rsidRPr="00160A86" w:rsidRDefault="008330E4" w:rsidP="009C32C6">
            <w:pPr>
              <w:pStyle w:val="TableParagraph"/>
              <w:spacing w:before="32"/>
              <w:ind w:left="77"/>
              <w:rPr>
                <w:rFonts w:asciiTheme="minorHAnsi" w:hAnsiTheme="minorHAnsi" w:cstheme="minorHAnsi"/>
                <w:sz w:val="18"/>
                <w:szCs w:val="18"/>
              </w:rPr>
            </w:pPr>
            <w:r w:rsidRPr="00160A86">
              <w:rPr>
                <w:rFonts w:asciiTheme="minorHAnsi" w:hAnsiTheme="minorHAnsi" w:cstheme="minorHAnsi"/>
                <w:sz w:val="18"/>
                <w:szCs w:val="18"/>
              </w:rPr>
              <w:t>Template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(June</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2019)</w:t>
            </w:r>
          </w:p>
        </w:tc>
      </w:tr>
      <w:tr w:rsidR="008330E4" w:rsidRPr="00160A86" w14:paraId="41F1D1D9" w14:textId="77777777" w:rsidTr="008541C4">
        <w:trPr>
          <w:trHeight w:val="296"/>
        </w:trPr>
        <w:tc>
          <w:tcPr>
            <w:tcW w:w="1404" w:type="dxa"/>
            <w:vMerge/>
            <w:tcBorders>
              <w:top w:val="nil"/>
              <w:bottom w:val="double" w:sz="1" w:space="0" w:color="000000"/>
            </w:tcBorders>
            <w:shd w:val="clear" w:color="auto" w:fill="00548B"/>
          </w:tcPr>
          <w:p w14:paraId="5B5F093F"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67F29F75"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61DC4915"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5AEC94F3"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411B24D0" w14:textId="77777777" w:rsidR="008330E4" w:rsidRPr="00160A86" w:rsidRDefault="008330E4" w:rsidP="009C32C6">
            <w:pPr>
              <w:rPr>
                <w:rFonts w:asciiTheme="minorHAnsi" w:hAnsiTheme="minorHAnsi" w:cstheme="minorHAnsi"/>
                <w:sz w:val="18"/>
                <w:szCs w:val="18"/>
              </w:rPr>
            </w:pPr>
          </w:p>
        </w:tc>
        <w:tc>
          <w:tcPr>
            <w:tcW w:w="1134" w:type="dxa"/>
          </w:tcPr>
          <w:p w14:paraId="4960270A" w14:textId="77777777" w:rsidR="008330E4" w:rsidRPr="00160A86" w:rsidRDefault="008330E4" w:rsidP="009C32C6">
            <w:pPr>
              <w:pStyle w:val="TableParagraph"/>
              <w:spacing w:before="39"/>
              <w:ind w:left="73"/>
              <w:rPr>
                <w:rFonts w:asciiTheme="minorHAnsi" w:hAnsiTheme="minorHAnsi" w:cstheme="minorHAnsi"/>
                <w:sz w:val="18"/>
                <w:szCs w:val="18"/>
              </w:rPr>
            </w:pPr>
            <w:r w:rsidRPr="00160A86">
              <w:rPr>
                <w:rFonts w:asciiTheme="minorHAnsi" w:hAnsiTheme="minorHAnsi" w:cstheme="minorHAnsi"/>
                <w:sz w:val="18"/>
                <w:szCs w:val="18"/>
              </w:rPr>
              <w:t>G1149</w:t>
            </w:r>
          </w:p>
        </w:tc>
        <w:tc>
          <w:tcPr>
            <w:tcW w:w="5953" w:type="dxa"/>
          </w:tcPr>
          <w:p w14:paraId="08C67E8E" w14:textId="77777777" w:rsidR="008330E4" w:rsidRPr="00160A86" w:rsidRDefault="008330E4" w:rsidP="009C32C6">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VTS</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Deck</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Officers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2019)</w:t>
            </w:r>
          </w:p>
        </w:tc>
      </w:tr>
      <w:tr w:rsidR="008330E4" w:rsidRPr="00160A86" w14:paraId="3749070B" w14:textId="77777777" w:rsidTr="008541C4">
        <w:trPr>
          <w:trHeight w:val="483"/>
        </w:trPr>
        <w:tc>
          <w:tcPr>
            <w:tcW w:w="1404" w:type="dxa"/>
            <w:vMerge/>
            <w:tcBorders>
              <w:top w:val="nil"/>
              <w:bottom w:val="double" w:sz="1" w:space="0" w:color="000000"/>
            </w:tcBorders>
            <w:shd w:val="clear" w:color="auto" w:fill="00548B"/>
          </w:tcPr>
          <w:p w14:paraId="750C3783" w14:textId="77777777" w:rsidR="008330E4" w:rsidRPr="00160A86" w:rsidRDefault="008330E4" w:rsidP="009C32C6">
            <w:pPr>
              <w:rPr>
                <w:rFonts w:asciiTheme="minorHAnsi" w:hAnsiTheme="minorHAnsi" w:cstheme="minorHAnsi"/>
                <w:sz w:val="18"/>
                <w:szCs w:val="18"/>
              </w:rPr>
            </w:pPr>
          </w:p>
        </w:tc>
        <w:tc>
          <w:tcPr>
            <w:tcW w:w="1701" w:type="dxa"/>
            <w:vMerge w:val="restart"/>
            <w:shd w:val="clear" w:color="auto" w:fill="808080"/>
          </w:tcPr>
          <w:p w14:paraId="70BA99F1" w14:textId="77777777" w:rsidR="008330E4" w:rsidRPr="00160A86" w:rsidRDefault="008330E4" w:rsidP="009C32C6">
            <w:pPr>
              <w:pStyle w:val="TableParagraph"/>
              <w:spacing w:before="75"/>
              <w:ind w:left="69" w:right="465"/>
              <w:rPr>
                <w:rFonts w:asciiTheme="minorHAnsi" w:hAnsiTheme="minorHAnsi" w:cstheme="minorHAnsi"/>
                <w:b/>
                <w:sz w:val="18"/>
                <w:szCs w:val="18"/>
              </w:rPr>
            </w:pPr>
            <w:r w:rsidRPr="00160A86">
              <w:rPr>
                <w:rFonts w:asciiTheme="minorHAnsi" w:hAnsiTheme="minorHAnsi" w:cstheme="minorHAnsi"/>
                <w:b/>
                <w:color w:val="FFFFFF"/>
                <w:sz w:val="18"/>
                <w:szCs w:val="18"/>
              </w:rPr>
              <w:t>VTS data and</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information</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z w:val="18"/>
                <w:szCs w:val="18"/>
              </w:rPr>
              <w:t>management</w:t>
            </w:r>
          </w:p>
        </w:tc>
        <w:tc>
          <w:tcPr>
            <w:tcW w:w="992" w:type="dxa"/>
          </w:tcPr>
          <w:p w14:paraId="41B0AE68" w14:textId="77777777" w:rsidR="008330E4" w:rsidRPr="00160A86" w:rsidRDefault="008330E4" w:rsidP="009C32C6">
            <w:pPr>
              <w:pStyle w:val="TableParagraph"/>
              <w:spacing w:line="209" w:lineRule="exact"/>
              <w:ind w:left="195"/>
              <w:rPr>
                <w:rFonts w:asciiTheme="minorHAnsi" w:hAnsiTheme="minorHAnsi" w:cstheme="minorHAnsi"/>
                <w:sz w:val="18"/>
                <w:szCs w:val="18"/>
              </w:rPr>
            </w:pPr>
            <w:r w:rsidRPr="00160A86">
              <w:rPr>
                <w:rFonts w:asciiTheme="minorHAnsi" w:hAnsiTheme="minorHAnsi" w:cstheme="minorHAnsi"/>
                <w:sz w:val="18"/>
                <w:szCs w:val="18"/>
              </w:rPr>
              <w:t>R0125</w:t>
            </w:r>
          </w:p>
          <w:p w14:paraId="321FAF5D" w14:textId="77777777" w:rsidR="008330E4" w:rsidRPr="00160A86" w:rsidRDefault="008330E4" w:rsidP="009C32C6">
            <w:pPr>
              <w:pStyle w:val="TableParagraph"/>
              <w:spacing w:before="32"/>
              <w:ind w:left="211"/>
              <w:rPr>
                <w:rFonts w:asciiTheme="minorHAnsi" w:hAnsiTheme="minorHAnsi" w:cstheme="minorHAnsi"/>
                <w:sz w:val="18"/>
                <w:szCs w:val="18"/>
              </w:rPr>
            </w:pPr>
            <w:r w:rsidRPr="00160A86">
              <w:rPr>
                <w:rFonts w:asciiTheme="minorHAnsi" w:hAnsiTheme="minorHAnsi" w:cstheme="minorHAnsi"/>
                <w:sz w:val="18"/>
                <w:szCs w:val="18"/>
              </w:rPr>
              <w:t>V-125</w:t>
            </w:r>
          </w:p>
        </w:tc>
        <w:tc>
          <w:tcPr>
            <w:tcW w:w="3260" w:type="dxa"/>
          </w:tcPr>
          <w:p w14:paraId="049745A0" w14:textId="77777777" w:rsidR="008330E4" w:rsidRPr="00160A86" w:rsidRDefault="008330E4" w:rsidP="009C32C6">
            <w:pPr>
              <w:pStyle w:val="TableParagraph"/>
              <w:spacing w:before="22"/>
              <w:ind w:left="71" w:right="117"/>
              <w:rPr>
                <w:rFonts w:asciiTheme="minorHAnsi" w:hAnsiTheme="minorHAnsi" w:cstheme="minorHAnsi"/>
                <w:sz w:val="18"/>
                <w:szCs w:val="18"/>
              </w:rPr>
            </w:pPr>
            <w:r w:rsidRPr="00160A86">
              <w:rPr>
                <w:rFonts w:asciiTheme="minorHAnsi" w:hAnsiTheme="minorHAnsi" w:cstheme="minorHAnsi"/>
                <w:sz w:val="18"/>
                <w:szCs w:val="18"/>
              </w:rPr>
              <w:t>The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use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presentation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symbology</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at</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w:t>
            </w:r>
            <w:ins w:id="31" w:author="Trainor, Neil" w:date="2021-03-27T12:22:00Z">
              <w:r w:rsidR="00907B49">
                <w:rPr>
                  <w:rFonts w:asciiTheme="minorHAnsi" w:hAnsiTheme="minorHAnsi" w:cstheme="minorHAnsi"/>
                  <w:sz w:val="18"/>
                  <w:szCs w:val="18"/>
                </w:rPr>
                <w:t xml:space="preserve"> </w:t>
              </w:r>
            </w:ins>
            <w:r w:rsidRPr="00160A86">
              <w:rPr>
                <w:rFonts w:asciiTheme="minorHAnsi" w:hAnsiTheme="minorHAnsi" w:cstheme="minorHAnsi"/>
                <w:spacing w:val="-38"/>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proofErr w:type="spellStart"/>
            <w:r w:rsidRPr="00160A86">
              <w:rPr>
                <w:rFonts w:asciiTheme="minorHAnsi" w:hAnsiTheme="minorHAnsi" w:cstheme="minorHAnsi"/>
                <w:sz w:val="18"/>
                <w:szCs w:val="18"/>
              </w:rPr>
              <w:t>centre</w:t>
            </w:r>
            <w:proofErr w:type="spellEnd"/>
          </w:p>
        </w:tc>
        <w:tc>
          <w:tcPr>
            <w:tcW w:w="1276" w:type="dxa"/>
          </w:tcPr>
          <w:p w14:paraId="3A56BF80" w14:textId="77777777" w:rsidR="008330E4" w:rsidRPr="00160A86" w:rsidRDefault="008330E4" w:rsidP="009C32C6">
            <w:pPr>
              <w:pStyle w:val="TableParagraph"/>
              <w:spacing w:before="133"/>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2CFD6A11" w14:textId="77777777" w:rsidR="008330E4" w:rsidRPr="00160A86" w:rsidRDefault="008330E4" w:rsidP="009C32C6">
            <w:pPr>
              <w:pStyle w:val="TableParagraph"/>
              <w:rPr>
                <w:rFonts w:asciiTheme="minorHAnsi" w:hAnsiTheme="minorHAnsi" w:cstheme="minorHAnsi"/>
                <w:sz w:val="18"/>
                <w:szCs w:val="18"/>
              </w:rPr>
            </w:pPr>
          </w:p>
        </w:tc>
        <w:tc>
          <w:tcPr>
            <w:tcW w:w="5953" w:type="dxa"/>
          </w:tcPr>
          <w:p w14:paraId="10DADC7B" w14:textId="77777777" w:rsidR="008330E4" w:rsidRPr="00160A86" w:rsidRDefault="008330E4" w:rsidP="009C32C6">
            <w:pPr>
              <w:pStyle w:val="TableParagraph"/>
              <w:rPr>
                <w:rFonts w:asciiTheme="minorHAnsi" w:hAnsiTheme="minorHAnsi" w:cstheme="minorHAnsi"/>
                <w:sz w:val="18"/>
                <w:szCs w:val="18"/>
              </w:rPr>
            </w:pPr>
          </w:p>
        </w:tc>
      </w:tr>
      <w:tr w:rsidR="008330E4" w:rsidRPr="00160A86" w14:paraId="2FB6FD6B" w14:textId="77777777" w:rsidTr="008541C4">
        <w:trPr>
          <w:trHeight w:val="297"/>
        </w:trPr>
        <w:tc>
          <w:tcPr>
            <w:tcW w:w="1404" w:type="dxa"/>
            <w:vMerge/>
            <w:tcBorders>
              <w:top w:val="nil"/>
              <w:bottom w:val="double" w:sz="1" w:space="0" w:color="000000"/>
            </w:tcBorders>
            <w:shd w:val="clear" w:color="auto" w:fill="00548B"/>
          </w:tcPr>
          <w:p w14:paraId="079FF8DB"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1F1AA474" w14:textId="77777777" w:rsidR="008330E4" w:rsidRPr="00160A86" w:rsidRDefault="008330E4" w:rsidP="009C32C6">
            <w:pPr>
              <w:rPr>
                <w:rFonts w:asciiTheme="minorHAnsi" w:hAnsiTheme="minorHAnsi" w:cstheme="minorHAnsi"/>
                <w:sz w:val="18"/>
                <w:szCs w:val="18"/>
              </w:rPr>
            </w:pPr>
          </w:p>
        </w:tc>
        <w:tc>
          <w:tcPr>
            <w:tcW w:w="992" w:type="dxa"/>
          </w:tcPr>
          <w:p w14:paraId="5C23C723" w14:textId="77777777" w:rsidR="008330E4" w:rsidRPr="00160A86" w:rsidRDefault="008330E4" w:rsidP="009C32C6">
            <w:pPr>
              <w:pStyle w:val="TableParagraph"/>
              <w:spacing w:before="20"/>
              <w:ind w:left="175" w:right="163"/>
              <w:jc w:val="center"/>
              <w:rPr>
                <w:rFonts w:asciiTheme="minorHAnsi" w:hAnsiTheme="minorHAnsi" w:cstheme="minorHAnsi"/>
                <w:sz w:val="18"/>
                <w:szCs w:val="18"/>
              </w:rPr>
            </w:pPr>
            <w:r w:rsidRPr="00160A86">
              <w:rPr>
                <w:rFonts w:asciiTheme="minorHAnsi" w:hAnsiTheme="minorHAnsi" w:cstheme="minorHAnsi"/>
                <w:sz w:val="18"/>
                <w:szCs w:val="18"/>
              </w:rPr>
              <w:t>R1014</w:t>
            </w:r>
          </w:p>
        </w:tc>
        <w:tc>
          <w:tcPr>
            <w:tcW w:w="3260" w:type="dxa"/>
          </w:tcPr>
          <w:p w14:paraId="639B711D" w14:textId="77777777" w:rsidR="008330E4" w:rsidRPr="00160A86" w:rsidRDefault="008330E4" w:rsidP="009C32C6">
            <w:pPr>
              <w:pStyle w:val="TableParagraph"/>
              <w:spacing w:before="40"/>
              <w:ind w:left="71"/>
              <w:rPr>
                <w:rFonts w:asciiTheme="minorHAnsi" w:hAnsiTheme="minorHAnsi" w:cstheme="minorHAnsi"/>
                <w:sz w:val="18"/>
                <w:szCs w:val="18"/>
              </w:rPr>
            </w:pPr>
            <w:r w:rsidRPr="00160A86">
              <w:rPr>
                <w:rFonts w:asciiTheme="minorHAnsi" w:hAnsiTheme="minorHAnsi" w:cstheme="minorHAnsi"/>
                <w:sz w:val="18"/>
                <w:szCs w:val="18"/>
              </w:rPr>
              <w:t>Portrayal</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information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and data</w:t>
            </w:r>
          </w:p>
        </w:tc>
        <w:tc>
          <w:tcPr>
            <w:tcW w:w="1276" w:type="dxa"/>
          </w:tcPr>
          <w:p w14:paraId="5D4F58D9" w14:textId="77777777" w:rsidR="008330E4" w:rsidRPr="00160A86" w:rsidRDefault="008330E4" w:rsidP="009C32C6">
            <w:pPr>
              <w:pStyle w:val="TableParagraph"/>
              <w:spacing w:before="40"/>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48106B93" w14:textId="77777777" w:rsidR="008330E4" w:rsidRPr="00160A86" w:rsidRDefault="008330E4" w:rsidP="009C32C6">
            <w:pPr>
              <w:pStyle w:val="TableParagraph"/>
              <w:spacing w:before="40"/>
              <w:ind w:left="73"/>
              <w:rPr>
                <w:rFonts w:asciiTheme="minorHAnsi" w:hAnsiTheme="minorHAnsi" w:cstheme="minorHAnsi"/>
                <w:sz w:val="18"/>
                <w:szCs w:val="18"/>
              </w:rPr>
            </w:pPr>
            <w:r w:rsidRPr="00160A86">
              <w:rPr>
                <w:rFonts w:asciiTheme="minorHAnsi" w:hAnsiTheme="minorHAnsi" w:cstheme="minorHAnsi"/>
                <w:sz w:val="18"/>
                <w:szCs w:val="18"/>
              </w:rPr>
              <w:t>1105</w:t>
            </w:r>
          </w:p>
        </w:tc>
        <w:tc>
          <w:tcPr>
            <w:tcW w:w="5953" w:type="dxa"/>
          </w:tcPr>
          <w:p w14:paraId="38FBD213" w14:textId="77777777" w:rsidR="008330E4" w:rsidRPr="00160A86" w:rsidRDefault="008330E4" w:rsidP="00907B49">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Shore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side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Portrayal</w:t>
            </w:r>
            <w:ins w:id="32" w:author="Trainor, Neil" w:date="2021-03-27T12:23:00Z">
              <w:r w:rsidR="00907B49">
                <w:rPr>
                  <w:rFonts w:asciiTheme="minorHAnsi" w:hAnsiTheme="minorHAnsi" w:cstheme="minorHAnsi"/>
                  <w:sz w:val="18"/>
                  <w:szCs w:val="18"/>
                </w:rPr>
                <w:t xml:space="preserve"> </w:t>
              </w:r>
              <w:r w:rsidR="00907B49" w:rsidRPr="00907B49">
                <w:rPr>
                  <w:rFonts w:asciiTheme="minorHAnsi" w:hAnsiTheme="minorHAnsi" w:cstheme="minorHAnsi"/>
                  <w:sz w:val="18"/>
                  <w:szCs w:val="18"/>
                </w:rPr>
                <w:t>ensuring</w:t>
              </w:r>
              <w:r w:rsidR="00907B49">
                <w:rPr>
                  <w:rFonts w:asciiTheme="minorHAnsi" w:hAnsiTheme="minorHAnsi" w:cstheme="minorHAnsi"/>
                  <w:sz w:val="18"/>
                  <w:szCs w:val="18"/>
                </w:rPr>
                <w:t xml:space="preserve"> </w:t>
              </w:r>
              <w:r w:rsidR="00907B49" w:rsidRPr="00907B49">
                <w:rPr>
                  <w:rFonts w:asciiTheme="minorHAnsi" w:hAnsiTheme="minorHAnsi" w:cstheme="minorHAnsi"/>
                  <w:sz w:val="18"/>
                  <w:szCs w:val="18"/>
                </w:rPr>
                <w:t>harmonization with e-Navigation related information</w:t>
              </w:r>
            </w:ins>
          </w:p>
        </w:tc>
      </w:tr>
      <w:tr w:rsidR="008330E4" w:rsidRPr="00160A86" w14:paraId="78799182" w14:textId="77777777" w:rsidTr="008541C4">
        <w:trPr>
          <w:trHeight w:val="418"/>
        </w:trPr>
        <w:tc>
          <w:tcPr>
            <w:tcW w:w="1404" w:type="dxa"/>
            <w:vMerge/>
            <w:tcBorders>
              <w:top w:val="nil"/>
              <w:bottom w:val="double" w:sz="1" w:space="0" w:color="000000"/>
            </w:tcBorders>
            <w:shd w:val="clear" w:color="auto" w:fill="00548B"/>
          </w:tcPr>
          <w:p w14:paraId="1A24B589" w14:textId="77777777" w:rsidR="008330E4" w:rsidRPr="00160A86" w:rsidRDefault="008330E4" w:rsidP="009C32C6">
            <w:pPr>
              <w:rPr>
                <w:rFonts w:asciiTheme="minorHAnsi" w:hAnsiTheme="minorHAnsi" w:cstheme="minorHAnsi"/>
                <w:sz w:val="18"/>
                <w:szCs w:val="18"/>
              </w:rPr>
            </w:pPr>
          </w:p>
        </w:tc>
        <w:tc>
          <w:tcPr>
            <w:tcW w:w="1701" w:type="dxa"/>
            <w:shd w:val="clear" w:color="auto" w:fill="808080"/>
          </w:tcPr>
          <w:p w14:paraId="0D54FD13" w14:textId="77777777" w:rsidR="008330E4" w:rsidRPr="00160A86" w:rsidRDefault="008330E4" w:rsidP="009C32C6">
            <w:pPr>
              <w:pStyle w:val="TableParagraph"/>
              <w:spacing w:line="209"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VTS</w:t>
            </w:r>
          </w:p>
          <w:p w14:paraId="107D6D24" w14:textId="77777777" w:rsidR="008330E4" w:rsidRPr="00160A86" w:rsidRDefault="008330E4" w:rsidP="009C32C6">
            <w:pPr>
              <w:pStyle w:val="TableParagraph"/>
              <w:spacing w:before="1" w:line="189"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communications</w:t>
            </w:r>
          </w:p>
        </w:tc>
        <w:tc>
          <w:tcPr>
            <w:tcW w:w="992" w:type="dxa"/>
          </w:tcPr>
          <w:p w14:paraId="36D0AA23" w14:textId="77777777" w:rsidR="008330E4" w:rsidRPr="00160A86" w:rsidRDefault="008330E4" w:rsidP="009C32C6">
            <w:pPr>
              <w:pStyle w:val="TableParagraph"/>
              <w:spacing w:before="82"/>
              <w:ind w:left="175" w:right="163"/>
              <w:jc w:val="center"/>
              <w:rPr>
                <w:rFonts w:asciiTheme="minorHAnsi" w:hAnsiTheme="minorHAnsi" w:cstheme="minorHAnsi"/>
                <w:sz w:val="18"/>
                <w:szCs w:val="18"/>
              </w:rPr>
            </w:pPr>
            <w:r w:rsidRPr="00160A86">
              <w:rPr>
                <w:rFonts w:asciiTheme="minorHAnsi" w:hAnsiTheme="minorHAnsi" w:cstheme="minorHAnsi"/>
                <w:sz w:val="18"/>
                <w:szCs w:val="18"/>
              </w:rPr>
              <w:t>R1012</w:t>
            </w:r>
          </w:p>
        </w:tc>
        <w:tc>
          <w:tcPr>
            <w:tcW w:w="3260" w:type="dxa"/>
          </w:tcPr>
          <w:p w14:paraId="7E1BD30F" w14:textId="77777777" w:rsidR="008330E4" w:rsidRPr="00160A86" w:rsidRDefault="008330E4" w:rsidP="009C32C6">
            <w:pPr>
              <w:pStyle w:val="TableParagraph"/>
              <w:spacing w:before="99"/>
              <w:ind w:left="71"/>
              <w:rPr>
                <w:rFonts w:asciiTheme="minorHAnsi" w:hAnsiTheme="minorHAnsi" w:cstheme="minorHAnsi"/>
                <w:sz w:val="18"/>
                <w:szCs w:val="18"/>
              </w:rPr>
            </w:pP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Communications</w:t>
            </w:r>
          </w:p>
        </w:tc>
        <w:tc>
          <w:tcPr>
            <w:tcW w:w="1276" w:type="dxa"/>
          </w:tcPr>
          <w:p w14:paraId="0C7CD832" w14:textId="77777777" w:rsidR="008330E4" w:rsidRPr="00160A86" w:rsidRDefault="008330E4" w:rsidP="009C32C6">
            <w:pPr>
              <w:pStyle w:val="TableParagraph"/>
              <w:spacing w:before="99"/>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2C7E9F73" w14:textId="77777777" w:rsidR="008330E4" w:rsidRPr="00160A86" w:rsidRDefault="008330E4" w:rsidP="009C32C6">
            <w:pPr>
              <w:pStyle w:val="TableParagraph"/>
              <w:spacing w:before="99"/>
              <w:ind w:left="73"/>
              <w:rPr>
                <w:rFonts w:asciiTheme="minorHAnsi" w:hAnsiTheme="minorHAnsi" w:cstheme="minorHAnsi"/>
                <w:sz w:val="18"/>
                <w:szCs w:val="18"/>
              </w:rPr>
            </w:pPr>
            <w:r w:rsidRPr="00160A86">
              <w:rPr>
                <w:rFonts w:asciiTheme="minorHAnsi" w:hAnsiTheme="minorHAnsi" w:cstheme="minorHAnsi"/>
                <w:sz w:val="18"/>
                <w:szCs w:val="18"/>
              </w:rPr>
              <w:t>G1132</w:t>
            </w:r>
          </w:p>
        </w:tc>
        <w:tc>
          <w:tcPr>
            <w:tcW w:w="5953" w:type="dxa"/>
          </w:tcPr>
          <w:p w14:paraId="10B7DBD7" w14:textId="77777777" w:rsidR="008330E4" w:rsidRPr="00160A86" w:rsidRDefault="008330E4" w:rsidP="009C32C6">
            <w:pPr>
              <w:pStyle w:val="TableParagraph"/>
              <w:spacing w:before="82"/>
              <w:ind w:left="77"/>
              <w:rPr>
                <w:rFonts w:asciiTheme="minorHAnsi" w:hAnsiTheme="minorHAnsi" w:cstheme="minorHAnsi"/>
                <w:sz w:val="18"/>
                <w:szCs w:val="18"/>
              </w:rPr>
            </w:pP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VHF</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Voice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Communication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2017)</w:t>
            </w:r>
          </w:p>
        </w:tc>
      </w:tr>
      <w:tr w:rsidR="008330E4" w:rsidRPr="00160A86" w14:paraId="0847E2C6" w14:textId="77777777" w:rsidTr="008541C4">
        <w:trPr>
          <w:trHeight w:val="486"/>
        </w:trPr>
        <w:tc>
          <w:tcPr>
            <w:tcW w:w="1404" w:type="dxa"/>
            <w:vMerge/>
            <w:tcBorders>
              <w:top w:val="nil"/>
              <w:bottom w:val="double" w:sz="1" w:space="0" w:color="000000"/>
            </w:tcBorders>
            <w:shd w:val="clear" w:color="auto" w:fill="00548B"/>
          </w:tcPr>
          <w:p w14:paraId="6AD0103A" w14:textId="77777777" w:rsidR="008330E4" w:rsidRPr="00160A86" w:rsidRDefault="008330E4" w:rsidP="009C32C6">
            <w:pPr>
              <w:rPr>
                <w:rFonts w:asciiTheme="minorHAnsi" w:hAnsiTheme="minorHAnsi" w:cstheme="minorHAnsi"/>
                <w:sz w:val="18"/>
                <w:szCs w:val="18"/>
              </w:rPr>
            </w:pPr>
          </w:p>
        </w:tc>
        <w:tc>
          <w:tcPr>
            <w:tcW w:w="1701" w:type="dxa"/>
            <w:vMerge w:val="restart"/>
            <w:shd w:val="clear" w:color="auto" w:fill="808080"/>
          </w:tcPr>
          <w:p w14:paraId="4B0B5F68" w14:textId="77777777" w:rsidR="008330E4" w:rsidRPr="00160A86" w:rsidRDefault="008330E4" w:rsidP="009C32C6">
            <w:pPr>
              <w:pStyle w:val="TableParagraph"/>
              <w:spacing w:before="3"/>
              <w:rPr>
                <w:rFonts w:asciiTheme="minorHAnsi" w:hAnsiTheme="minorHAnsi" w:cstheme="minorHAnsi"/>
                <w:b/>
                <w:sz w:val="18"/>
                <w:szCs w:val="18"/>
              </w:rPr>
            </w:pPr>
          </w:p>
          <w:p w14:paraId="0E57E6A3" w14:textId="77777777" w:rsidR="008330E4" w:rsidRPr="00160A86" w:rsidRDefault="008330E4" w:rsidP="009C32C6">
            <w:pPr>
              <w:pStyle w:val="TableParagraph"/>
              <w:ind w:left="69"/>
              <w:rPr>
                <w:rFonts w:asciiTheme="minorHAnsi" w:hAnsiTheme="minorHAnsi" w:cstheme="minorHAnsi"/>
                <w:b/>
                <w:sz w:val="18"/>
                <w:szCs w:val="18"/>
              </w:rPr>
            </w:pPr>
            <w:r w:rsidRPr="00160A86">
              <w:rPr>
                <w:rFonts w:asciiTheme="minorHAnsi" w:hAnsiTheme="minorHAnsi" w:cstheme="minorHAnsi"/>
                <w:b/>
                <w:color w:val="FFFFFF"/>
                <w:sz w:val="18"/>
                <w:szCs w:val="18"/>
              </w:rPr>
              <w:t>VTS</w:t>
            </w:r>
            <w:r w:rsidRPr="00160A86">
              <w:rPr>
                <w:rFonts w:asciiTheme="minorHAnsi" w:hAnsiTheme="minorHAnsi" w:cstheme="minorHAnsi"/>
                <w:b/>
                <w:color w:val="FFFFFF"/>
                <w:spacing w:val="-3"/>
                <w:sz w:val="18"/>
                <w:szCs w:val="18"/>
              </w:rPr>
              <w:t xml:space="preserve"> </w:t>
            </w:r>
            <w:r w:rsidRPr="00160A86">
              <w:rPr>
                <w:rFonts w:asciiTheme="minorHAnsi" w:hAnsiTheme="minorHAnsi" w:cstheme="minorHAnsi"/>
                <w:b/>
                <w:color w:val="FFFFFF"/>
                <w:sz w:val="18"/>
                <w:szCs w:val="18"/>
              </w:rPr>
              <w:t>technologies</w:t>
            </w:r>
          </w:p>
        </w:tc>
        <w:tc>
          <w:tcPr>
            <w:tcW w:w="992" w:type="dxa"/>
          </w:tcPr>
          <w:p w14:paraId="5D37A420" w14:textId="77777777" w:rsidR="008330E4" w:rsidRPr="00160A86" w:rsidRDefault="008330E4" w:rsidP="009C32C6">
            <w:pPr>
              <w:pStyle w:val="TableParagraph"/>
              <w:spacing w:line="209" w:lineRule="exact"/>
              <w:ind w:left="195"/>
              <w:rPr>
                <w:rFonts w:asciiTheme="minorHAnsi" w:hAnsiTheme="minorHAnsi" w:cstheme="minorHAnsi"/>
                <w:sz w:val="18"/>
                <w:szCs w:val="18"/>
              </w:rPr>
            </w:pPr>
            <w:r w:rsidRPr="00160A86">
              <w:rPr>
                <w:rFonts w:asciiTheme="minorHAnsi" w:hAnsiTheme="minorHAnsi" w:cstheme="minorHAnsi"/>
                <w:sz w:val="18"/>
                <w:szCs w:val="18"/>
              </w:rPr>
              <w:t>R0128</w:t>
            </w:r>
          </w:p>
          <w:p w14:paraId="3AA04035" w14:textId="77777777" w:rsidR="008330E4" w:rsidRPr="00160A86" w:rsidRDefault="008330E4" w:rsidP="009C32C6">
            <w:pPr>
              <w:pStyle w:val="TableParagraph"/>
              <w:spacing w:before="32"/>
              <w:ind w:left="211"/>
              <w:rPr>
                <w:rFonts w:asciiTheme="minorHAnsi" w:hAnsiTheme="minorHAnsi" w:cstheme="minorHAnsi"/>
                <w:sz w:val="18"/>
                <w:szCs w:val="18"/>
              </w:rPr>
            </w:pPr>
            <w:r w:rsidRPr="00160A86">
              <w:rPr>
                <w:rFonts w:asciiTheme="minorHAnsi" w:hAnsiTheme="minorHAnsi" w:cstheme="minorHAnsi"/>
                <w:sz w:val="18"/>
                <w:szCs w:val="18"/>
              </w:rPr>
              <w:t>V-128</w:t>
            </w:r>
          </w:p>
        </w:tc>
        <w:tc>
          <w:tcPr>
            <w:tcW w:w="3260" w:type="dxa"/>
          </w:tcPr>
          <w:p w14:paraId="30CC1044" w14:textId="77777777" w:rsidR="008330E4" w:rsidRPr="00160A86" w:rsidRDefault="008330E4" w:rsidP="009C32C6">
            <w:pPr>
              <w:pStyle w:val="TableParagraph"/>
              <w:spacing w:before="22"/>
              <w:ind w:left="71" w:right="204"/>
              <w:rPr>
                <w:rFonts w:asciiTheme="minorHAnsi" w:hAnsiTheme="minorHAnsi" w:cstheme="minorHAnsi"/>
                <w:sz w:val="18"/>
                <w:szCs w:val="18"/>
              </w:rPr>
            </w:pPr>
            <w:r w:rsidRPr="00160A86">
              <w:rPr>
                <w:rFonts w:asciiTheme="minorHAnsi" w:hAnsiTheme="minorHAnsi" w:cstheme="minorHAnsi"/>
                <w:sz w:val="18"/>
                <w:szCs w:val="18"/>
              </w:rPr>
              <w:t>Operational and Technical Performance of</w:t>
            </w:r>
            <w:r w:rsidRPr="00160A86">
              <w:rPr>
                <w:rFonts w:asciiTheme="minorHAnsi" w:hAnsiTheme="minorHAnsi" w:cstheme="minorHAnsi"/>
                <w:spacing w:val="-39"/>
                <w:sz w:val="18"/>
                <w:szCs w:val="18"/>
              </w:rPr>
              <w:t xml:space="preserve"> </w:t>
            </w:r>
            <w:ins w:id="33" w:author="Trainor, Neil" w:date="2021-03-27T12:28:00Z">
              <w:r w:rsidR="00142929">
                <w:rPr>
                  <w:rFonts w:asciiTheme="minorHAnsi" w:hAnsiTheme="minorHAnsi" w:cstheme="minorHAnsi"/>
                  <w:spacing w:val="-39"/>
                  <w:sz w:val="18"/>
                  <w:szCs w:val="18"/>
                </w:rPr>
                <w:t xml:space="preserve"> </w:t>
              </w:r>
            </w:ins>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Systems</w:t>
            </w:r>
          </w:p>
        </w:tc>
        <w:tc>
          <w:tcPr>
            <w:tcW w:w="1276" w:type="dxa"/>
          </w:tcPr>
          <w:p w14:paraId="1F98C078" w14:textId="77777777" w:rsidR="008330E4" w:rsidRPr="00160A86" w:rsidRDefault="008330E4" w:rsidP="009C32C6">
            <w:pPr>
              <w:pStyle w:val="TableParagraph"/>
              <w:spacing w:before="133"/>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421C852C" w14:textId="77777777" w:rsidR="008330E4" w:rsidRPr="00160A86" w:rsidRDefault="008330E4" w:rsidP="00142929">
            <w:pPr>
              <w:pStyle w:val="TableParagraph"/>
              <w:spacing w:before="133"/>
              <w:ind w:left="73"/>
              <w:rPr>
                <w:rFonts w:asciiTheme="minorHAnsi" w:hAnsiTheme="minorHAnsi" w:cstheme="minorHAnsi"/>
                <w:sz w:val="18"/>
                <w:szCs w:val="18"/>
              </w:rPr>
            </w:pPr>
            <w:del w:id="34" w:author="Trainor, Neil" w:date="2021-03-27T12:28: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G</w:t>
            </w:r>
            <w:del w:id="35" w:author="Trainor, Neil" w:date="2021-03-27T12:28: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1111</w:t>
            </w:r>
          </w:p>
        </w:tc>
        <w:tc>
          <w:tcPr>
            <w:tcW w:w="5953" w:type="dxa"/>
          </w:tcPr>
          <w:p w14:paraId="5B2DD10F" w14:textId="77777777" w:rsidR="008330E4" w:rsidRPr="00160A86" w:rsidRDefault="008330E4" w:rsidP="009C32C6">
            <w:pPr>
              <w:pStyle w:val="TableParagraph"/>
              <w:spacing w:line="209" w:lineRule="exact"/>
              <w:ind w:left="77"/>
              <w:rPr>
                <w:rFonts w:asciiTheme="minorHAnsi" w:hAnsiTheme="minorHAnsi" w:cstheme="minorHAnsi"/>
                <w:sz w:val="18"/>
                <w:szCs w:val="18"/>
              </w:rPr>
            </w:pPr>
            <w:r w:rsidRPr="00160A86">
              <w:rPr>
                <w:rFonts w:asciiTheme="minorHAnsi" w:hAnsiTheme="minorHAnsi" w:cstheme="minorHAnsi"/>
                <w:sz w:val="18"/>
                <w:szCs w:val="18"/>
              </w:rPr>
              <w:t>Preparation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Operational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Technical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Performance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Requirements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VTS</w:t>
            </w:r>
          </w:p>
          <w:p w14:paraId="07BA11C2" w14:textId="77777777" w:rsidR="008330E4" w:rsidRPr="00160A86" w:rsidRDefault="008330E4" w:rsidP="009C32C6">
            <w:pPr>
              <w:pStyle w:val="TableParagraph"/>
              <w:spacing w:before="32"/>
              <w:ind w:left="77"/>
              <w:rPr>
                <w:rFonts w:asciiTheme="minorHAnsi" w:hAnsiTheme="minorHAnsi" w:cstheme="minorHAnsi"/>
                <w:sz w:val="18"/>
                <w:szCs w:val="18"/>
              </w:rPr>
            </w:pPr>
            <w:r w:rsidRPr="00160A86">
              <w:rPr>
                <w:rFonts w:asciiTheme="minorHAnsi" w:hAnsiTheme="minorHAnsi" w:cstheme="minorHAnsi"/>
                <w:sz w:val="18"/>
                <w:szCs w:val="18"/>
              </w:rPr>
              <w:t>Systems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(May</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2015)</w:t>
            </w:r>
          </w:p>
        </w:tc>
      </w:tr>
      <w:tr w:rsidR="008330E4" w:rsidRPr="00160A86" w14:paraId="29475F54" w14:textId="77777777" w:rsidTr="008541C4">
        <w:trPr>
          <w:trHeight w:val="293"/>
        </w:trPr>
        <w:tc>
          <w:tcPr>
            <w:tcW w:w="1404" w:type="dxa"/>
            <w:vMerge/>
            <w:tcBorders>
              <w:top w:val="nil"/>
              <w:bottom w:val="double" w:sz="1" w:space="0" w:color="000000"/>
            </w:tcBorders>
            <w:shd w:val="clear" w:color="auto" w:fill="00548B"/>
          </w:tcPr>
          <w:p w14:paraId="48D3683F"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71531A11" w14:textId="77777777" w:rsidR="008330E4" w:rsidRPr="00160A86" w:rsidRDefault="008330E4" w:rsidP="009C32C6">
            <w:pPr>
              <w:rPr>
                <w:rFonts w:asciiTheme="minorHAnsi" w:hAnsiTheme="minorHAnsi" w:cstheme="minorHAnsi"/>
                <w:sz w:val="18"/>
                <w:szCs w:val="18"/>
              </w:rPr>
            </w:pPr>
          </w:p>
        </w:tc>
        <w:tc>
          <w:tcPr>
            <w:tcW w:w="992" w:type="dxa"/>
          </w:tcPr>
          <w:p w14:paraId="1C1BEE92" w14:textId="77777777" w:rsidR="008330E4" w:rsidRPr="00160A86" w:rsidRDefault="008330E4" w:rsidP="009C32C6">
            <w:pPr>
              <w:pStyle w:val="TableParagraph"/>
              <w:spacing w:before="20"/>
              <w:ind w:left="175" w:right="161"/>
              <w:jc w:val="center"/>
              <w:rPr>
                <w:rFonts w:asciiTheme="minorHAnsi" w:hAnsiTheme="minorHAnsi" w:cstheme="minorHAnsi"/>
                <w:sz w:val="18"/>
                <w:szCs w:val="18"/>
              </w:rPr>
            </w:pPr>
            <w:del w:id="36" w:author="Trainor, Neil" w:date="2021-03-27T12:30:00Z">
              <w:r w:rsidRPr="00160A86" w:rsidDel="00142929">
                <w:rPr>
                  <w:rFonts w:asciiTheme="minorHAnsi" w:hAnsiTheme="minorHAnsi" w:cstheme="minorHAnsi"/>
                  <w:sz w:val="18"/>
                  <w:szCs w:val="18"/>
                </w:rPr>
                <w:delText>A-123</w:delText>
              </w:r>
            </w:del>
          </w:p>
        </w:tc>
        <w:tc>
          <w:tcPr>
            <w:tcW w:w="3260" w:type="dxa"/>
          </w:tcPr>
          <w:p w14:paraId="769C1C32" w14:textId="77777777" w:rsidR="008330E4" w:rsidRPr="00160A86" w:rsidRDefault="008330E4" w:rsidP="009C32C6">
            <w:pPr>
              <w:pStyle w:val="TableParagraph"/>
              <w:spacing w:before="37"/>
              <w:ind w:left="71"/>
              <w:rPr>
                <w:rFonts w:asciiTheme="minorHAnsi" w:hAnsiTheme="minorHAnsi" w:cstheme="minorHAnsi"/>
                <w:sz w:val="18"/>
                <w:szCs w:val="18"/>
              </w:rPr>
            </w:pPr>
            <w:del w:id="37" w:author="Trainor, Neil" w:date="2021-03-27T12:30:00Z">
              <w:r w:rsidRPr="00160A86" w:rsidDel="00142929">
                <w:rPr>
                  <w:rFonts w:asciiTheme="minorHAnsi" w:hAnsiTheme="minorHAnsi" w:cstheme="minorHAnsi"/>
                  <w:sz w:val="18"/>
                  <w:szCs w:val="18"/>
                </w:rPr>
                <w:delText>Provision</w:delText>
              </w:r>
              <w:r w:rsidRPr="00160A86" w:rsidDel="00142929">
                <w:rPr>
                  <w:rFonts w:asciiTheme="minorHAnsi" w:hAnsiTheme="minorHAnsi" w:cstheme="minorHAnsi"/>
                  <w:spacing w:val="-2"/>
                  <w:sz w:val="18"/>
                  <w:szCs w:val="18"/>
                </w:rPr>
                <w:delText xml:space="preserve"> </w:delText>
              </w:r>
              <w:r w:rsidRPr="00160A86" w:rsidDel="00142929">
                <w:rPr>
                  <w:rFonts w:asciiTheme="minorHAnsi" w:hAnsiTheme="minorHAnsi" w:cstheme="minorHAnsi"/>
                  <w:sz w:val="18"/>
                  <w:szCs w:val="18"/>
                </w:rPr>
                <w:delText>of</w:delText>
              </w:r>
              <w:r w:rsidRPr="00160A86" w:rsidDel="00142929">
                <w:rPr>
                  <w:rFonts w:asciiTheme="minorHAnsi" w:hAnsiTheme="minorHAnsi" w:cstheme="minorHAnsi"/>
                  <w:spacing w:val="-1"/>
                  <w:sz w:val="18"/>
                  <w:szCs w:val="18"/>
                </w:rPr>
                <w:delText xml:space="preserve"> </w:delText>
              </w:r>
              <w:r w:rsidRPr="00160A86" w:rsidDel="00142929">
                <w:rPr>
                  <w:rFonts w:asciiTheme="minorHAnsi" w:hAnsiTheme="minorHAnsi" w:cstheme="minorHAnsi"/>
                  <w:sz w:val="18"/>
                  <w:szCs w:val="18"/>
                </w:rPr>
                <w:delText>Shore</w:delText>
              </w:r>
              <w:r w:rsidRPr="00160A86" w:rsidDel="00142929">
                <w:rPr>
                  <w:rFonts w:asciiTheme="minorHAnsi" w:hAnsiTheme="minorHAnsi" w:cstheme="minorHAnsi"/>
                  <w:spacing w:val="-3"/>
                  <w:sz w:val="18"/>
                  <w:szCs w:val="18"/>
                </w:rPr>
                <w:delText xml:space="preserve"> </w:delText>
              </w:r>
              <w:r w:rsidRPr="00160A86" w:rsidDel="00142929">
                <w:rPr>
                  <w:rFonts w:asciiTheme="minorHAnsi" w:hAnsiTheme="minorHAnsi" w:cstheme="minorHAnsi"/>
                  <w:sz w:val="18"/>
                  <w:szCs w:val="18"/>
                </w:rPr>
                <w:delText>Based</w:delText>
              </w:r>
              <w:r w:rsidRPr="00160A86" w:rsidDel="00142929">
                <w:rPr>
                  <w:rFonts w:asciiTheme="minorHAnsi" w:hAnsiTheme="minorHAnsi" w:cstheme="minorHAnsi"/>
                  <w:spacing w:val="-1"/>
                  <w:sz w:val="18"/>
                  <w:szCs w:val="18"/>
                </w:rPr>
                <w:delText xml:space="preserve"> </w:delText>
              </w:r>
              <w:r w:rsidRPr="00160A86" w:rsidDel="00142929">
                <w:rPr>
                  <w:rFonts w:asciiTheme="minorHAnsi" w:hAnsiTheme="minorHAnsi" w:cstheme="minorHAnsi"/>
                  <w:sz w:val="18"/>
                  <w:szCs w:val="18"/>
                </w:rPr>
                <w:delText>AIS</w:delText>
              </w:r>
            </w:del>
          </w:p>
        </w:tc>
        <w:tc>
          <w:tcPr>
            <w:tcW w:w="1276" w:type="dxa"/>
          </w:tcPr>
          <w:p w14:paraId="5DF29D1A" w14:textId="77777777" w:rsidR="008330E4" w:rsidRPr="00160A86" w:rsidRDefault="008330E4" w:rsidP="009C32C6">
            <w:pPr>
              <w:pStyle w:val="TableParagraph"/>
              <w:rPr>
                <w:rFonts w:asciiTheme="minorHAnsi" w:hAnsiTheme="minorHAnsi" w:cstheme="minorHAnsi"/>
                <w:sz w:val="18"/>
                <w:szCs w:val="18"/>
              </w:rPr>
            </w:pPr>
          </w:p>
        </w:tc>
        <w:tc>
          <w:tcPr>
            <w:tcW w:w="1134" w:type="dxa"/>
          </w:tcPr>
          <w:p w14:paraId="3F81E0DC" w14:textId="77777777" w:rsidR="008330E4" w:rsidRPr="00160A86" w:rsidRDefault="008330E4" w:rsidP="009C32C6">
            <w:pPr>
              <w:pStyle w:val="TableParagraph"/>
              <w:spacing w:before="37"/>
              <w:ind w:left="73"/>
              <w:rPr>
                <w:rFonts w:asciiTheme="minorHAnsi" w:hAnsiTheme="minorHAnsi" w:cstheme="minorHAnsi"/>
                <w:sz w:val="18"/>
                <w:szCs w:val="18"/>
              </w:rPr>
            </w:pPr>
            <w:del w:id="38" w:author="Trainor, Neil" w:date="2021-03-27T12:30:00Z">
              <w:r w:rsidRPr="00160A86" w:rsidDel="00142929">
                <w:rPr>
                  <w:rFonts w:asciiTheme="minorHAnsi" w:hAnsiTheme="minorHAnsi" w:cstheme="minorHAnsi"/>
                  <w:sz w:val="18"/>
                  <w:szCs w:val="18"/>
                </w:rPr>
                <w:delText>1082</w:delText>
              </w:r>
            </w:del>
          </w:p>
        </w:tc>
        <w:tc>
          <w:tcPr>
            <w:tcW w:w="5953" w:type="dxa"/>
          </w:tcPr>
          <w:p w14:paraId="749C3FC5" w14:textId="77777777" w:rsidR="008330E4" w:rsidRPr="00160A86" w:rsidRDefault="008330E4" w:rsidP="009C32C6">
            <w:pPr>
              <w:pStyle w:val="TableParagraph"/>
              <w:spacing w:before="20"/>
              <w:ind w:left="77"/>
              <w:rPr>
                <w:rFonts w:asciiTheme="minorHAnsi" w:hAnsiTheme="minorHAnsi" w:cstheme="minorHAnsi"/>
                <w:sz w:val="18"/>
                <w:szCs w:val="18"/>
              </w:rPr>
            </w:pPr>
            <w:del w:id="39" w:author="Trainor, Neil" w:date="2021-03-27T12:30:00Z">
              <w:r w:rsidRPr="00160A86" w:rsidDel="00142929">
                <w:rPr>
                  <w:rFonts w:asciiTheme="minorHAnsi" w:hAnsiTheme="minorHAnsi" w:cstheme="minorHAnsi"/>
                  <w:sz w:val="18"/>
                  <w:szCs w:val="18"/>
                </w:rPr>
                <w:delText>An</w:delText>
              </w:r>
              <w:r w:rsidRPr="00160A86" w:rsidDel="00142929">
                <w:rPr>
                  <w:rFonts w:asciiTheme="minorHAnsi" w:hAnsiTheme="minorHAnsi" w:cstheme="minorHAnsi"/>
                  <w:spacing w:val="-2"/>
                  <w:sz w:val="18"/>
                  <w:szCs w:val="18"/>
                </w:rPr>
                <w:delText xml:space="preserve"> </w:delText>
              </w:r>
              <w:r w:rsidRPr="00160A86" w:rsidDel="00142929">
                <w:rPr>
                  <w:rFonts w:asciiTheme="minorHAnsi" w:hAnsiTheme="minorHAnsi" w:cstheme="minorHAnsi"/>
                  <w:sz w:val="18"/>
                  <w:szCs w:val="18"/>
                </w:rPr>
                <w:delText>Overview</w:delText>
              </w:r>
              <w:r w:rsidRPr="00160A86" w:rsidDel="00142929">
                <w:rPr>
                  <w:rFonts w:asciiTheme="minorHAnsi" w:hAnsiTheme="minorHAnsi" w:cstheme="minorHAnsi"/>
                  <w:spacing w:val="-1"/>
                  <w:sz w:val="18"/>
                  <w:szCs w:val="18"/>
                </w:rPr>
                <w:delText xml:space="preserve"> </w:delText>
              </w:r>
              <w:r w:rsidRPr="00160A86" w:rsidDel="00142929">
                <w:rPr>
                  <w:rFonts w:asciiTheme="minorHAnsi" w:hAnsiTheme="minorHAnsi" w:cstheme="minorHAnsi"/>
                  <w:sz w:val="18"/>
                  <w:szCs w:val="18"/>
                </w:rPr>
                <w:delText>of</w:delText>
              </w:r>
              <w:r w:rsidRPr="00160A86" w:rsidDel="00142929">
                <w:rPr>
                  <w:rFonts w:asciiTheme="minorHAnsi" w:hAnsiTheme="minorHAnsi" w:cstheme="minorHAnsi"/>
                  <w:spacing w:val="-1"/>
                  <w:sz w:val="18"/>
                  <w:szCs w:val="18"/>
                </w:rPr>
                <w:delText xml:space="preserve"> </w:delText>
              </w:r>
              <w:r w:rsidRPr="00160A86" w:rsidDel="00142929">
                <w:rPr>
                  <w:rFonts w:asciiTheme="minorHAnsi" w:hAnsiTheme="minorHAnsi" w:cstheme="minorHAnsi"/>
                  <w:sz w:val="18"/>
                  <w:szCs w:val="18"/>
                </w:rPr>
                <w:delText>AIS</w:delText>
              </w:r>
            </w:del>
          </w:p>
        </w:tc>
      </w:tr>
      <w:tr w:rsidR="008330E4" w:rsidRPr="00160A86" w14:paraId="7517AEB6" w14:textId="77777777" w:rsidTr="008541C4">
        <w:trPr>
          <w:trHeight w:val="296"/>
        </w:trPr>
        <w:tc>
          <w:tcPr>
            <w:tcW w:w="1404" w:type="dxa"/>
            <w:vMerge/>
            <w:tcBorders>
              <w:top w:val="nil"/>
              <w:bottom w:val="double" w:sz="1" w:space="0" w:color="000000"/>
            </w:tcBorders>
            <w:shd w:val="clear" w:color="auto" w:fill="00548B"/>
          </w:tcPr>
          <w:p w14:paraId="3220EF9C" w14:textId="77777777" w:rsidR="008330E4" w:rsidRPr="00160A86" w:rsidRDefault="008330E4" w:rsidP="009C32C6">
            <w:pPr>
              <w:rPr>
                <w:rFonts w:asciiTheme="minorHAnsi" w:hAnsiTheme="minorHAnsi" w:cstheme="minorHAnsi"/>
                <w:sz w:val="18"/>
                <w:szCs w:val="18"/>
              </w:rPr>
            </w:pPr>
          </w:p>
        </w:tc>
        <w:tc>
          <w:tcPr>
            <w:tcW w:w="1701" w:type="dxa"/>
            <w:vMerge w:val="restart"/>
            <w:shd w:val="clear" w:color="auto" w:fill="808080"/>
          </w:tcPr>
          <w:p w14:paraId="34950233" w14:textId="77777777" w:rsidR="008330E4" w:rsidRPr="00160A86" w:rsidRDefault="008330E4" w:rsidP="009C32C6">
            <w:pPr>
              <w:pStyle w:val="TableParagraph"/>
              <w:spacing w:before="2"/>
              <w:rPr>
                <w:rFonts w:asciiTheme="minorHAnsi" w:hAnsiTheme="minorHAnsi" w:cstheme="minorHAnsi"/>
                <w:b/>
                <w:sz w:val="18"/>
                <w:szCs w:val="18"/>
              </w:rPr>
            </w:pPr>
          </w:p>
          <w:p w14:paraId="53821FCA" w14:textId="77777777" w:rsidR="008330E4" w:rsidRPr="00160A86" w:rsidRDefault="008330E4" w:rsidP="009C32C6">
            <w:pPr>
              <w:pStyle w:val="TableParagraph"/>
              <w:ind w:left="69" w:right="194"/>
              <w:rPr>
                <w:rFonts w:asciiTheme="minorHAnsi" w:hAnsiTheme="minorHAnsi" w:cstheme="minorHAnsi"/>
                <w:b/>
                <w:sz w:val="18"/>
                <w:szCs w:val="18"/>
              </w:rPr>
            </w:pPr>
            <w:r w:rsidRPr="00160A86">
              <w:rPr>
                <w:rFonts w:asciiTheme="minorHAnsi" w:hAnsiTheme="minorHAnsi" w:cstheme="minorHAnsi"/>
                <w:b/>
                <w:color w:val="FFFFFF"/>
                <w:sz w:val="18"/>
                <w:szCs w:val="18"/>
              </w:rPr>
              <w:t>VTS</w:t>
            </w:r>
            <w:r w:rsidRPr="00160A86">
              <w:rPr>
                <w:rFonts w:asciiTheme="minorHAnsi" w:hAnsiTheme="minorHAnsi" w:cstheme="minorHAnsi"/>
                <w:b/>
                <w:color w:val="FFFFFF"/>
                <w:spacing w:val="-9"/>
                <w:sz w:val="18"/>
                <w:szCs w:val="18"/>
              </w:rPr>
              <w:t xml:space="preserve"> </w:t>
            </w:r>
            <w:r w:rsidRPr="00160A86">
              <w:rPr>
                <w:rFonts w:asciiTheme="minorHAnsi" w:hAnsiTheme="minorHAnsi" w:cstheme="minorHAnsi"/>
                <w:b/>
                <w:color w:val="FFFFFF"/>
                <w:sz w:val="18"/>
                <w:szCs w:val="18"/>
              </w:rPr>
              <w:t>Auditing</w:t>
            </w:r>
            <w:r w:rsidRPr="00160A86">
              <w:rPr>
                <w:rFonts w:asciiTheme="minorHAnsi" w:hAnsiTheme="minorHAnsi" w:cstheme="minorHAnsi"/>
                <w:b/>
                <w:color w:val="FFFFFF"/>
                <w:spacing w:val="-7"/>
                <w:sz w:val="18"/>
                <w:szCs w:val="18"/>
              </w:rPr>
              <w:t xml:space="preserve"> </w:t>
            </w:r>
            <w:r w:rsidRPr="00160A86">
              <w:rPr>
                <w:rFonts w:asciiTheme="minorHAnsi" w:hAnsiTheme="minorHAnsi" w:cstheme="minorHAnsi"/>
                <w:b/>
                <w:color w:val="FFFFFF"/>
                <w:sz w:val="18"/>
                <w:szCs w:val="18"/>
              </w:rPr>
              <w:t>and</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assessing</w:t>
            </w:r>
          </w:p>
        </w:tc>
        <w:tc>
          <w:tcPr>
            <w:tcW w:w="992" w:type="dxa"/>
            <w:vMerge w:val="restart"/>
          </w:tcPr>
          <w:p w14:paraId="420A6A3D" w14:textId="77777777" w:rsidR="008330E4" w:rsidRPr="00160A86" w:rsidRDefault="008330E4" w:rsidP="009C32C6">
            <w:pPr>
              <w:pStyle w:val="TableParagraph"/>
              <w:spacing w:before="10"/>
              <w:rPr>
                <w:rFonts w:asciiTheme="minorHAnsi" w:hAnsiTheme="minorHAnsi" w:cstheme="minorHAnsi"/>
                <w:b/>
                <w:sz w:val="18"/>
                <w:szCs w:val="18"/>
              </w:rPr>
            </w:pPr>
          </w:p>
          <w:p w14:paraId="249A888B" w14:textId="77777777" w:rsidR="008330E4" w:rsidRPr="00160A86" w:rsidRDefault="008330E4" w:rsidP="009C32C6">
            <w:pPr>
              <w:pStyle w:val="TableParagraph"/>
              <w:ind w:left="195"/>
              <w:rPr>
                <w:rFonts w:asciiTheme="minorHAnsi" w:hAnsiTheme="minorHAnsi" w:cstheme="minorHAnsi"/>
                <w:sz w:val="18"/>
                <w:szCs w:val="18"/>
              </w:rPr>
            </w:pPr>
            <w:r w:rsidRPr="00160A86">
              <w:rPr>
                <w:rFonts w:asciiTheme="minorHAnsi" w:hAnsiTheme="minorHAnsi" w:cstheme="minorHAnsi"/>
                <w:sz w:val="18"/>
                <w:szCs w:val="18"/>
              </w:rPr>
              <w:t>R1013</w:t>
            </w:r>
          </w:p>
        </w:tc>
        <w:tc>
          <w:tcPr>
            <w:tcW w:w="3260" w:type="dxa"/>
            <w:vMerge w:val="restart"/>
          </w:tcPr>
          <w:p w14:paraId="577502ED" w14:textId="77777777" w:rsidR="008330E4" w:rsidRPr="00160A86" w:rsidRDefault="008330E4" w:rsidP="009C32C6">
            <w:pPr>
              <w:pStyle w:val="TableParagraph"/>
              <w:spacing w:before="2"/>
              <w:rPr>
                <w:rFonts w:asciiTheme="minorHAnsi" w:hAnsiTheme="minorHAnsi" w:cstheme="minorHAnsi"/>
                <w:b/>
                <w:sz w:val="18"/>
                <w:szCs w:val="18"/>
              </w:rPr>
            </w:pPr>
          </w:p>
          <w:p w14:paraId="3EFE3469" w14:textId="77777777" w:rsidR="008330E4" w:rsidRPr="00160A86" w:rsidRDefault="008330E4" w:rsidP="009C32C6">
            <w:pPr>
              <w:pStyle w:val="TableParagraph"/>
              <w:ind w:left="71" w:right="622"/>
              <w:rPr>
                <w:rFonts w:asciiTheme="minorHAnsi" w:hAnsiTheme="minorHAnsi" w:cstheme="minorHAnsi"/>
                <w:sz w:val="18"/>
                <w:szCs w:val="18"/>
              </w:rPr>
            </w:pPr>
            <w:r w:rsidRPr="00160A86">
              <w:rPr>
                <w:rFonts w:asciiTheme="minorHAnsi" w:hAnsiTheme="minorHAnsi" w:cstheme="minorHAnsi"/>
                <w:sz w:val="18"/>
                <w:szCs w:val="18"/>
              </w:rPr>
              <w:t>Auditing and Assessing Vessel Traffic</w:t>
            </w:r>
            <w:r w:rsidRPr="00160A86">
              <w:rPr>
                <w:rFonts w:asciiTheme="minorHAnsi" w:hAnsiTheme="minorHAnsi" w:cstheme="minorHAnsi"/>
                <w:spacing w:val="-39"/>
                <w:sz w:val="18"/>
                <w:szCs w:val="18"/>
              </w:rPr>
              <w:t xml:space="preserve"> </w:t>
            </w:r>
            <w:r w:rsidRPr="00160A86">
              <w:rPr>
                <w:rFonts w:asciiTheme="minorHAnsi" w:hAnsiTheme="minorHAnsi" w:cstheme="minorHAnsi"/>
                <w:sz w:val="18"/>
                <w:szCs w:val="18"/>
              </w:rPr>
              <w:t>Services</w:t>
            </w:r>
          </w:p>
        </w:tc>
        <w:tc>
          <w:tcPr>
            <w:tcW w:w="1276" w:type="dxa"/>
            <w:vMerge w:val="restart"/>
          </w:tcPr>
          <w:p w14:paraId="392D72B7" w14:textId="77777777" w:rsidR="008330E4" w:rsidRPr="00160A86" w:rsidRDefault="008330E4" w:rsidP="009C32C6">
            <w:pPr>
              <w:pStyle w:val="TableParagraph"/>
              <w:spacing w:before="3"/>
              <w:rPr>
                <w:rFonts w:asciiTheme="minorHAnsi" w:hAnsiTheme="minorHAnsi" w:cstheme="minorHAnsi"/>
                <w:b/>
                <w:sz w:val="18"/>
                <w:szCs w:val="18"/>
              </w:rPr>
            </w:pPr>
          </w:p>
          <w:p w14:paraId="1F96B6C4" w14:textId="77777777" w:rsidR="008330E4" w:rsidRPr="00160A86" w:rsidRDefault="008330E4" w:rsidP="009C32C6">
            <w:pPr>
              <w:pStyle w:val="TableParagraph"/>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73EE4056" w14:textId="77777777" w:rsidR="008330E4" w:rsidRPr="00160A86" w:rsidRDefault="008330E4" w:rsidP="00142929">
            <w:pPr>
              <w:pStyle w:val="TableParagraph"/>
              <w:spacing w:before="39"/>
              <w:ind w:left="73"/>
              <w:rPr>
                <w:rFonts w:asciiTheme="minorHAnsi" w:hAnsiTheme="minorHAnsi" w:cstheme="minorHAnsi"/>
                <w:sz w:val="18"/>
                <w:szCs w:val="18"/>
              </w:rPr>
            </w:pPr>
            <w:del w:id="40" w:author="Trainor, Neil" w:date="2021-03-27T12:31: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G</w:t>
            </w:r>
            <w:del w:id="41" w:author="Trainor, Neil" w:date="2021-03-27T12:31: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1101</w:t>
            </w:r>
          </w:p>
        </w:tc>
        <w:tc>
          <w:tcPr>
            <w:tcW w:w="5953" w:type="dxa"/>
          </w:tcPr>
          <w:p w14:paraId="162719DB" w14:textId="77777777" w:rsidR="008330E4" w:rsidRPr="00160A86" w:rsidRDefault="008330E4" w:rsidP="009C32C6">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Auditing</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and Assessing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2013)</w:t>
            </w:r>
          </w:p>
        </w:tc>
      </w:tr>
      <w:tr w:rsidR="008330E4" w:rsidRPr="00160A86" w14:paraId="49F58780" w14:textId="77777777" w:rsidTr="008541C4">
        <w:trPr>
          <w:trHeight w:val="483"/>
        </w:trPr>
        <w:tc>
          <w:tcPr>
            <w:tcW w:w="1404" w:type="dxa"/>
            <w:vMerge/>
            <w:tcBorders>
              <w:top w:val="nil"/>
              <w:bottom w:val="double" w:sz="1" w:space="0" w:color="000000"/>
            </w:tcBorders>
            <w:shd w:val="clear" w:color="auto" w:fill="00548B"/>
          </w:tcPr>
          <w:p w14:paraId="28967940"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2FB64CEA"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7FB17D7A"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5727B4AB"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294AEDFF" w14:textId="77777777" w:rsidR="008330E4" w:rsidRPr="00160A86" w:rsidRDefault="008330E4" w:rsidP="009C32C6">
            <w:pPr>
              <w:rPr>
                <w:rFonts w:asciiTheme="minorHAnsi" w:hAnsiTheme="minorHAnsi" w:cstheme="minorHAnsi"/>
                <w:sz w:val="18"/>
                <w:szCs w:val="18"/>
              </w:rPr>
            </w:pPr>
          </w:p>
        </w:tc>
        <w:tc>
          <w:tcPr>
            <w:tcW w:w="1134" w:type="dxa"/>
          </w:tcPr>
          <w:p w14:paraId="3A991C5D" w14:textId="77777777" w:rsidR="008330E4" w:rsidRPr="00160A86" w:rsidRDefault="008330E4" w:rsidP="00142929">
            <w:pPr>
              <w:pStyle w:val="TableParagraph"/>
              <w:spacing w:before="133"/>
              <w:ind w:left="73"/>
              <w:rPr>
                <w:rFonts w:asciiTheme="minorHAnsi" w:hAnsiTheme="minorHAnsi" w:cstheme="minorHAnsi"/>
                <w:sz w:val="18"/>
                <w:szCs w:val="18"/>
              </w:rPr>
            </w:pPr>
            <w:del w:id="42" w:author="Trainor, Neil" w:date="2021-03-27T12:32: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G</w:t>
            </w:r>
            <w:del w:id="43" w:author="Trainor, Neil" w:date="2021-03-27T12:32: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1115</w:t>
            </w:r>
          </w:p>
        </w:tc>
        <w:tc>
          <w:tcPr>
            <w:tcW w:w="5953" w:type="dxa"/>
          </w:tcPr>
          <w:p w14:paraId="1EE1F5A0" w14:textId="77777777" w:rsidR="008330E4" w:rsidRPr="00160A86" w:rsidRDefault="008330E4" w:rsidP="009C32C6">
            <w:pPr>
              <w:pStyle w:val="TableParagraph"/>
              <w:spacing w:line="209" w:lineRule="exact"/>
              <w:ind w:left="77"/>
              <w:rPr>
                <w:rFonts w:asciiTheme="minorHAnsi" w:hAnsiTheme="minorHAnsi" w:cstheme="minorHAnsi"/>
                <w:sz w:val="18"/>
                <w:szCs w:val="18"/>
              </w:rPr>
            </w:pPr>
            <w:r w:rsidRPr="00160A86">
              <w:rPr>
                <w:rFonts w:asciiTheme="minorHAnsi" w:hAnsiTheme="minorHAnsi" w:cstheme="minorHAnsi"/>
                <w:sz w:val="18"/>
                <w:szCs w:val="18"/>
              </w:rPr>
              <w:t>Preparing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an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IMO</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Member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State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Audit Scheme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(IMSAS)</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Vessel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Traffic</w:t>
            </w:r>
          </w:p>
          <w:p w14:paraId="5D98CCCC" w14:textId="77777777" w:rsidR="008330E4" w:rsidRPr="00160A86" w:rsidRDefault="008330E4" w:rsidP="009C32C6">
            <w:pPr>
              <w:pStyle w:val="TableParagraph"/>
              <w:spacing w:before="32"/>
              <w:ind w:left="77"/>
              <w:rPr>
                <w:rFonts w:asciiTheme="minorHAnsi" w:hAnsiTheme="minorHAnsi" w:cstheme="minorHAnsi"/>
                <w:sz w:val="18"/>
                <w:szCs w:val="18"/>
              </w:rPr>
            </w:pP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2015)</w:t>
            </w:r>
          </w:p>
        </w:tc>
      </w:tr>
      <w:tr w:rsidR="008330E4" w:rsidRPr="00160A86" w14:paraId="0A277627" w14:textId="77777777" w:rsidTr="008541C4">
        <w:trPr>
          <w:trHeight w:val="296"/>
        </w:trPr>
        <w:tc>
          <w:tcPr>
            <w:tcW w:w="1404" w:type="dxa"/>
            <w:vMerge/>
            <w:tcBorders>
              <w:top w:val="nil"/>
              <w:bottom w:val="double" w:sz="1" w:space="0" w:color="000000"/>
            </w:tcBorders>
            <w:shd w:val="clear" w:color="auto" w:fill="00548B"/>
          </w:tcPr>
          <w:p w14:paraId="6B5C07B9" w14:textId="77777777" w:rsidR="008330E4" w:rsidRPr="00160A86" w:rsidRDefault="008330E4" w:rsidP="009C32C6">
            <w:pPr>
              <w:rPr>
                <w:rFonts w:asciiTheme="minorHAnsi" w:hAnsiTheme="minorHAnsi" w:cstheme="minorHAnsi"/>
                <w:sz w:val="18"/>
                <w:szCs w:val="18"/>
              </w:rPr>
            </w:pPr>
          </w:p>
        </w:tc>
        <w:tc>
          <w:tcPr>
            <w:tcW w:w="1701" w:type="dxa"/>
            <w:vMerge w:val="restart"/>
            <w:tcBorders>
              <w:bottom w:val="double" w:sz="1" w:space="0" w:color="000000"/>
            </w:tcBorders>
            <w:shd w:val="clear" w:color="auto" w:fill="808080"/>
          </w:tcPr>
          <w:p w14:paraId="44A13653" w14:textId="77777777" w:rsidR="008330E4" w:rsidRPr="00160A86" w:rsidRDefault="008330E4" w:rsidP="009C32C6">
            <w:pPr>
              <w:pStyle w:val="TableParagraph"/>
              <w:rPr>
                <w:rFonts w:asciiTheme="minorHAnsi" w:hAnsiTheme="minorHAnsi" w:cstheme="minorHAnsi"/>
                <w:b/>
                <w:sz w:val="18"/>
                <w:szCs w:val="18"/>
              </w:rPr>
            </w:pPr>
          </w:p>
          <w:p w14:paraId="77ADDA34" w14:textId="77777777" w:rsidR="008330E4" w:rsidRPr="00160A86" w:rsidRDefault="008330E4" w:rsidP="009C32C6">
            <w:pPr>
              <w:pStyle w:val="TableParagraph"/>
              <w:spacing w:before="129"/>
              <w:ind w:left="69" w:right="391"/>
              <w:rPr>
                <w:rFonts w:asciiTheme="minorHAnsi" w:hAnsiTheme="minorHAnsi" w:cstheme="minorHAnsi"/>
                <w:b/>
                <w:sz w:val="18"/>
                <w:szCs w:val="18"/>
              </w:rPr>
            </w:pPr>
            <w:r w:rsidRPr="00160A86">
              <w:rPr>
                <w:rFonts w:asciiTheme="minorHAnsi" w:hAnsiTheme="minorHAnsi" w:cstheme="minorHAnsi"/>
                <w:b/>
                <w:color w:val="FFFFFF"/>
                <w:spacing w:val="-1"/>
                <w:sz w:val="18"/>
                <w:szCs w:val="18"/>
              </w:rPr>
              <w:t>VTS additional</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services</w:t>
            </w:r>
          </w:p>
        </w:tc>
        <w:tc>
          <w:tcPr>
            <w:tcW w:w="992" w:type="dxa"/>
            <w:vMerge w:val="restart"/>
            <w:tcBorders>
              <w:bottom w:val="double" w:sz="1" w:space="0" w:color="000000"/>
            </w:tcBorders>
          </w:tcPr>
          <w:p w14:paraId="6398E4BD" w14:textId="77777777" w:rsidR="008330E4" w:rsidRPr="00160A86" w:rsidRDefault="008330E4" w:rsidP="009C32C6">
            <w:pPr>
              <w:pStyle w:val="TableParagraph"/>
              <w:rPr>
                <w:rFonts w:asciiTheme="minorHAnsi" w:hAnsiTheme="minorHAnsi" w:cstheme="minorHAnsi"/>
                <w:sz w:val="18"/>
                <w:szCs w:val="18"/>
              </w:rPr>
            </w:pPr>
          </w:p>
        </w:tc>
        <w:tc>
          <w:tcPr>
            <w:tcW w:w="3260" w:type="dxa"/>
            <w:vMerge w:val="restart"/>
            <w:tcBorders>
              <w:bottom w:val="double" w:sz="1" w:space="0" w:color="000000"/>
            </w:tcBorders>
          </w:tcPr>
          <w:p w14:paraId="7B8C1D91" w14:textId="77777777" w:rsidR="008330E4" w:rsidRPr="00160A86" w:rsidRDefault="008330E4" w:rsidP="009C32C6">
            <w:pPr>
              <w:pStyle w:val="TableParagraph"/>
              <w:rPr>
                <w:rFonts w:asciiTheme="minorHAnsi" w:hAnsiTheme="minorHAnsi" w:cstheme="minorHAnsi"/>
                <w:sz w:val="18"/>
                <w:szCs w:val="18"/>
              </w:rPr>
            </w:pPr>
          </w:p>
        </w:tc>
        <w:tc>
          <w:tcPr>
            <w:tcW w:w="1276" w:type="dxa"/>
            <w:vMerge w:val="restart"/>
            <w:tcBorders>
              <w:bottom w:val="double" w:sz="1" w:space="0" w:color="000000"/>
            </w:tcBorders>
          </w:tcPr>
          <w:p w14:paraId="49574DFE" w14:textId="77777777" w:rsidR="008330E4" w:rsidRPr="00160A86" w:rsidRDefault="008330E4" w:rsidP="009C32C6">
            <w:pPr>
              <w:pStyle w:val="TableParagraph"/>
              <w:rPr>
                <w:rFonts w:asciiTheme="minorHAnsi" w:hAnsiTheme="minorHAnsi" w:cstheme="minorHAnsi"/>
                <w:sz w:val="18"/>
                <w:szCs w:val="18"/>
              </w:rPr>
            </w:pPr>
          </w:p>
        </w:tc>
        <w:tc>
          <w:tcPr>
            <w:tcW w:w="1134" w:type="dxa"/>
          </w:tcPr>
          <w:p w14:paraId="3557EF1A" w14:textId="77777777" w:rsidR="008330E4" w:rsidRPr="00160A86" w:rsidRDefault="008330E4" w:rsidP="00142929">
            <w:pPr>
              <w:pStyle w:val="TableParagraph"/>
              <w:spacing w:before="39"/>
              <w:ind w:left="73"/>
              <w:rPr>
                <w:rFonts w:asciiTheme="minorHAnsi" w:hAnsiTheme="minorHAnsi" w:cstheme="minorHAnsi"/>
                <w:sz w:val="18"/>
                <w:szCs w:val="18"/>
              </w:rPr>
            </w:pPr>
            <w:del w:id="44" w:author="Trainor, Neil" w:date="2021-03-27T12:32: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G</w:t>
            </w:r>
            <w:del w:id="45" w:author="Trainor, Neil" w:date="2021-03-27T12:32: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1070</w:t>
            </w:r>
          </w:p>
        </w:tc>
        <w:tc>
          <w:tcPr>
            <w:tcW w:w="5953" w:type="dxa"/>
          </w:tcPr>
          <w:p w14:paraId="097C8C85" w14:textId="77777777" w:rsidR="008330E4" w:rsidRPr="00160A86" w:rsidRDefault="008330E4" w:rsidP="009C32C6">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Role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in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Managing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Restricted or Limited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Access Areas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2009)</w:t>
            </w:r>
          </w:p>
        </w:tc>
      </w:tr>
      <w:tr w:rsidR="008330E4" w:rsidRPr="00160A86" w14:paraId="3E967996" w14:textId="77777777" w:rsidTr="008541C4">
        <w:trPr>
          <w:trHeight w:val="293"/>
        </w:trPr>
        <w:tc>
          <w:tcPr>
            <w:tcW w:w="1404" w:type="dxa"/>
            <w:vMerge/>
            <w:tcBorders>
              <w:top w:val="nil"/>
              <w:bottom w:val="double" w:sz="1" w:space="0" w:color="000000"/>
            </w:tcBorders>
            <w:shd w:val="clear" w:color="auto" w:fill="00548B"/>
          </w:tcPr>
          <w:p w14:paraId="26EC739C" w14:textId="77777777" w:rsidR="008330E4" w:rsidRPr="00160A86" w:rsidRDefault="008330E4" w:rsidP="009C32C6">
            <w:pPr>
              <w:rPr>
                <w:rFonts w:asciiTheme="minorHAnsi" w:hAnsiTheme="minorHAnsi" w:cstheme="minorHAnsi"/>
                <w:sz w:val="18"/>
                <w:szCs w:val="18"/>
              </w:rPr>
            </w:pPr>
          </w:p>
        </w:tc>
        <w:tc>
          <w:tcPr>
            <w:tcW w:w="1701" w:type="dxa"/>
            <w:vMerge/>
            <w:tcBorders>
              <w:top w:val="nil"/>
              <w:bottom w:val="double" w:sz="1" w:space="0" w:color="000000"/>
            </w:tcBorders>
            <w:shd w:val="clear" w:color="auto" w:fill="808080"/>
          </w:tcPr>
          <w:p w14:paraId="581BFF69" w14:textId="77777777" w:rsidR="008330E4" w:rsidRPr="00160A86" w:rsidRDefault="008330E4" w:rsidP="009C32C6">
            <w:pPr>
              <w:rPr>
                <w:rFonts w:asciiTheme="minorHAnsi" w:hAnsiTheme="minorHAnsi" w:cstheme="minorHAnsi"/>
                <w:sz w:val="18"/>
                <w:szCs w:val="18"/>
              </w:rPr>
            </w:pPr>
          </w:p>
        </w:tc>
        <w:tc>
          <w:tcPr>
            <w:tcW w:w="992" w:type="dxa"/>
            <w:vMerge/>
            <w:tcBorders>
              <w:top w:val="nil"/>
              <w:bottom w:val="double" w:sz="1" w:space="0" w:color="000000"/>
            </w:tcBorders>
          </w:tcPr>
          <w:p w14:paraId="452253E2" w14:textId="77777777" w:rsidR="008330E4" w:rsidRPr="00160A86" w:rsidRDefault="008330E4" w:rsidP="009C32C6">
            <w:pPr>
              <w:rPr>
                <w:rFonts w:asciiTheme="minorHAnsi" w:hAnsiTheme="minorHAnsi" w:cstheme="minorHAnsi"/>
                <w:sz w:val="18"/>
                <w:szCs w:val="18"/>
              </w:rPr>
            </w:pPr>
          </w:p>
        </w:tc>
        <w:tc>
          <w:tcPr>
            <w:tcW w:w="3260" w:type="dxa"/>
            <w:vMerge/>
            <w:tcBorders>
              <w:top w:val="nil"/>
              <w:bottom w:val="double" w:sz="1" w:space="0" w:color="000000"/>
            </w:tcBorders>
          </w:tcPr>
          <w:p w14:paraId="50F8DECA" w14:textId="77777777" w:rsidR="008330E4" w:rsidRPr="00160A86" w:rsidRDefault="008330E4" w:rsidP="009C32C6">
            <w:pPr>
              <w:rPr>
                <w:rFonts w:asciiTheme="minorHAnsi" w:hAnsiTheme="minorHAnsi" w:cstheme="minorHAnsi"/>
                <w:sz w:val="18"/>
                <w:szCs w:val="18"/>
              </w:rPr>
            </w:pPr>
          </w:p>
        </w:tc>
        <w:tc>
          <w:tcPr>
            <w:tcW w:w="1276" w:type="dxa"/>
            <w:vMerge/>
            <w:tcBorders>
              <w:top w:val="nil"/>
              <w:bottom w:val="double" w:sz="1" w:space="0" w:color="000000"/>
            </w:tcBorders>
          </w:tcPr>
          <w:p w14:paraId="7687D57A" w14:textId="77777777" w:rsidR="008330E4" w:rsidRPr="00160A86" w:rsidRDefault="008330E4" w:rsidP="009C32C6">
            <w:pPr>
              <w:rPr>
                <w:rFonts w:asciiTheme="minorHAnsi" w:hAnsiTheme="minorHAnsi" w:cstheme="minorHAnsi"/>
                <w:sz w:val="18"/>
                <w:szCs w:val="18"/>
              </w:rPr>
            </w:pPr>
          </w:p>
        </w:tc>
        <w:tc>
          <w:tcPr>
            <w:tcW w:w="1134" w:type="dxa"/>
          </w:tcPr>
          <w:p w14:paraId="5415B150" w14:textId="77777777" w:rsidR="008330E4" w:rsidRPr="00160A86" w:rsidRDefault="008330E4" w:rsidP="00142929">
            <w:pPr>
              <w:pStyle w:val="TableParagraph"/>
              <w:spacing w:before="37"/>
              <w:ind w:left="73"/>
              <w:rPr>
                <w:rFonts w:asciiTheme="minorHAnsi" w:hAnsiTheme="minorHAnsi" w:cstheme="minorHAnsi"/>
                <w:sz w:val="18"/>
                <w:szCs w:val="18"/>
              </w:rPr>
            </w:pPr>
            <w:del w:id="46" w:author="Trainor, Neil" w:date="2021-03-27T12:32:00Z">
              <w:r w:rsidRPr="00160A86" w:rsidDel="00142929">
                <w:rPr>
                  <w:rFonts w:asciiTheme="minorHAnsi" w:hAnsiTheme="minorHAnsi" w:cstheme="minorHAnsi"/>
                  <w:sz w:val="18"/>
                  <w:szCs w:val="18"/>
                </w:rPr>
                <w:delText>[</w:delText>
              </w:r>
            </w:del>
            <w:r w:rsidRPr="00160A86">
              <w:rPr>
                <w:rFonts w:asciiTheme="minorHAnsi" w:hAnsiTheme="minorHAnsi" w:cstheme="minorHAnsi"/>
                <w:sz w:val="18"/>
                <w:szCs w:val="18"/>
              </w:rPr>
              <w:t>G1102</w:t>
            </w:r>
            <w:del w:id="47" w:author="Trainor, Neil" w:date="2021-03-27T12:32:00Z">
              <w:r w:rsidRPr="00160A86" w:rsidDel="00142929">
                <w:rPr>
                  <w:rFonts w:asciiTheme="minorHAnsi" w:hAnsiTheme="minorHAnsi" w:cstheme="minorHAnsi"/>
                  <w:sz w:val="18"/>
                  <w:szCs w:val="18"/>
                </w:rPr>
                <w:delText>]</w:delText>
              </w:r>
            </w:del>
          </w:p>
        </w:tc>
        <w:tc>
          <w:tcPr>
            <w:tcW w:w="5953" w:type="dxa"/>
          </w:tcPr>
          <w:p w14:paraId="5F403DFA" w14:textId="77777777" w:rsidR="008330E4" w:rsidRPr="00160A86" w:rsidRDefault="008330E4" w:rsidP="009C32C6">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Interaction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with</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Allied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Other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2013)</w:t>
            </w:r>
          </w:p>
        </w:tc>
      </w:tr>
      <w:tr w:rsidR="008330E4" w:rsidRPr="00160A86" w14:paraId="0BFE2798" w14:textId="77777777" w:rsidTr="008541C4">
        <w:trPr>
          <w:trHeight w:val="495"/>
        </w:trPr>
        <w:tc>
          <w:tcPr>
            <w:tcW w:w="1404" w:type="dxa"/>
            <w:vMerge/>
            <w:tcBorders>
              <w:top w:val="nil"/>
              <w:bottom w:val="double" w:sz="1" w:space="0" w:color="000000"/>
            </w:tcBorders>
            <w:shd w:val="clear" w:color="auto" w:fill="00548B"/>
          </w:tcPr>
          <w:p w14:paraId="2DC33A32" w14:textId="77777777" w:rsidR="008330E4" w:rsidRPr="00160A86" w:rsidRDefault="008330E4" w:rsidP="009C32C6">
            <w:pPr>
              <w:rPr>
                <w:rFonts w:asciiTheme="minorHAnsi" w:hAnsiTheme="minorHAnsi" w:cstheme="minorHAnsi"/>
                <w:sz w:val="18"/>
                <w:szCs w:val="18"/>
              </w:rPr>
            </w:pPr>
          </w:p>
        </w:tc>
        <w:tc>
          <w:tcPr>
            <w:tcW w:w="1701" w:type="dxa"/>
            <w:vMerge/>
            <w:tcBorders>
              <w:top w:val="nil"/>
              <w:bottom w:val="double" w:sz="1" w:space="0" w:color="000000"/>
            </w:tcBorders>
            <w:shd w:val="clear" w:color="auto" w:fill="808080"/>
          </w:tcPr>
          <w:p w14:paraId="359C6DAD" w14:textId="77777777" w:rsidR="008330E4" w:rsidRPr="00160A86" w:rsidRDefault="008330E4" w:rsidP="009C32C6">
            <w:pPr>
              <w:rPr>
                <w:rFonts w:asciiTheme="minorHAnsi" w:hAnsiTheme="minorHAnsi" w:cstheme="minorHAnsi"/>
                <w:sz w:val="18"/>
                <w:szCs w:val="18"/>
              </w:rPr>
            </w:pPr>
          </w:p>
        </w:tc>
        <w:tc>
          <w:tcPr>
            <w:tcW w:w="992" w:type="dxa"/>
            <w:vMerge/>
            <w:tcBorders>
              <w:top w:val="nil"/>
              <w:bottom w:val="double" w:sz="1" w:space="0" w:color="000000"/>
            </w:tcBorders>
          </w:tcPr>
          <w:p w14:paraId="4D2853B3" w14:textId="77777777" w:rsidR="008330E4" w:rsidRPr="00160A86" w:rsidRDefault="008330E4" w:rsidP="009C32C6">
            <w:pPr>
              <w:rPr>
                <w:rFonts w:asciiTheme="minorHAnsi" w:hAnsiTheme="minorHAnsi" w:cstheme="minorHAnsi"/>
                <w:sz w:val="18"/>
                <w:szCs w:val="18"/>
              </w:rPr>
            </w:pPr>
          </w:p>
        </w:tc>
        <w:tc>
          <w:tcPr>
            <w:tcW w:w="3260" w:type="dxa"/>
            <w:vMerge/>
            <w:tcBorders>
              <w:top w:val="nil"/>
              <w:bottom w:val="double" w:sz="1" w:space="0" w:color="000000"/>
            </w:tcBorders>
          </w:tcPr>
          <w:p w14:paraId="1F1FC94E" w14:textId="77777777" w:rsidR="008330E4" w:rsidRPr="00160A86" w:rsidRDefault="008330E4" w:rsidP="009C32C6">
            <w:pPr>
              <w:rPr>
                <w:rFonts w:asciiTheme="minorHAnsi" w:hAnsiTheme="minorHAnsi" w:cstheme="minorHAnsi"/>
                <w:sz w:val="18"/>
                <w:szCs w:val="18"/>
              </w:rPr>
            </w:pPr>
          </w:p>
        </w:tc>
        <w:tc>
          <w:tcPr>
            <w:tcW w:w="1276" w:type="dxa"/>
            <w:vMerge/>
            <w:tcBorders>
              <w:top w:val="nil"/>
              <w:bottom w:val="double" w:sz="1" w:space="0" w:color="000000"/>
            </w:tcBorders>
          </w:tcPr>
          <w:p w14:paraId="217A6F8F" w14:textId="77777777" w:rsidR="008330E4" w:rsidRPr="00160A86" w:rsidRDefault="008330E4" w:rsidP="009C32C6">
            <w:pPr>
              <w:rPr>
                <w:rFonts w:asciiTheme="minorHAnsi" w:hAnsiTheme="minorHAnsi" w:cstheme="minorHAnsi"/>
                <w:sz w:val="18"/>
                <w:szCs w:val="18"/>
              </w:rPr>
            </w:pPr>
          </w:p>
        </w:tc>
        <w:tc>
          <w:tcPr>
            <w:tcW w:w="1134" w:type="dxa"/>
            <w:tcBorders>
              <w:bottom w:val="double" w:sz="1" w:space="0" w:color="000000"/>
            </w:tcBorders>
          </w:tcPr>
          <w:p w14:paraId="71167998" w14:textId="77777777" w:rsidR="008330E4" w:rsidRPr="00160A86" w:rsidRDefault="008330E4" w:rsidP="009C32C6">
            <w:pPr>
              <w:pStyle w:val="TableParagraph"/>
              <w:spacing w:before="133"/>
              <w:ind w:left="73"/>
              <w:rPr>
                <w:rFonts w:asciiTheme="minorHAnsi" w:hAnsiTheme="minorHAnsi" w:cstheme="minorHAnsi"/>
                <w:sz w:val="18"/>
                <w:szCs w:val="18"/>
              </w:rPr>
            </w:pPr>
            <w:r w:rsidRPr="00160A86">
              <w:rPr>
                <w:rFonts w:asciiTheme="minorHAnsi" w:hAnsiTheme="minorHAnsi" w:cstheme="minorHAnsi"/>
                <w:sz w:val="18"/>
                <w:szCs w:val="18"/>
              </w:rPr>
              <w:t>G1130</w:t>
            </w:r>
          </w:p>
        </w:tc>
        <w:tc>
          <w:tcPr>
            <w:tcW w:w="5953" w:type="dxa"/>
            <w:tcBorders>
              <w:bottom w:val="double" w:sz="1" w:space="0" w:color="000000"/>
            </w:tcBorders>
          </w:tcPr>
          <w:p w14:paraId="0643A25A" w14:textId="77777777" w:rsidR="008330E4" w:rsidRPr="00160A86" w:rsidRDefault="008330E4" w:rsidP="009C32C6">
            <w:pPr>
              <w:pStyle w:val="TableParagraph"/>
              <w:spacing w:line="209" w:lineRule="exact"/>
              <w:ind w:left="77"/>
              <w:rPr>
                <w:rFonts w:asciiTheme="minorHAnsi" w:hAnsiTheme="minorHAnsi" w:cstheme="minorHAnsi"/>
                <w:sz w:val="18"/>
                <w:szCs w:val="18"/>
              </w:rPr>
            </w:pPr>
            <w:r w:rsidRPr="00160A86">
              <w:rPr>
                <w:rFonts w:asciiTheme="minorHAnsi" w:hAnsiTheme="minorHAnsi" w:cstheme="minorHAnsi"/>
                <w:sz w:val="18"/>
                <w:szCs w:val="18"/>
              </w:rPr>
              <w:t>Technical</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Aspects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Information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Exchange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Between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and Allied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Other</w:t>
            </w:r>
          </w:p>
          <w:p w14:paraId="6BB7F9FC" w14:textId="77777777" w:rsidR="008330E4" w:rsidRPr="00160A86" w:rsidRDefault="008330E4" w:rsidP="009C32C6">
            <w:pPr>
              <w:pStyle w:val="TableParagraph"/>
              <w:spacing w:before="34"/>
              <w:ind w:left="77"/>
              <w:rPr>
                <w:rFonts w:asciiTheme="minorHAnsi" w:hAnsiTheme="minorHAnsi" w:cstheme="minorHAnsi"/>
                <w:sz w:val="18"/>
                <w:szCs w:val="18"/>
              </w:rPr>
            </w:pP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2017)</w:t>
            </w:r>
          </w:p>
        </w:tc>
      </w:tr>
      <w:tr w:rsidR="008330E4" w:rsidRPr="00160A86" w14:paraId="584DED27" w14:textId="77777777" w:rsidTr="008541C4">
        <w:trPr>
          <w:trHeight w:val="565"/>
        </w:trPr>
        <w:tc>
          <w:tcPr>
            <w:tcW w:w="1404" w:type="dxa"/>
            <w:vMerge w:val="restart"/>
            <w:tcBorders>
              <w:top w:val="double" w:sz="1" w:space="0" w:color="000000"/>
            </w:tcBorders>
            <w:shd w:val="clear" w:color="auto" w:fill="00548B"/>
          </w:tcPr>
          <w:p w14:paraId="3041AD30" w14:textId="77777777" w:rsidR="008330E4" w:rsidRPr="00160A86" w:rsidRDefault="008330E4" w:rsidP="009C32C6">
            <w:pPr>
              <w:pStyle w:val="TableParagraph"/>
              <w:spacing w:line="218"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IALA1050</w:t>
            </w:r>
          </w:p>
          <w:p w14:paraId="629DE267" w14:textId="77777777" w:rsidR="008330E4" w:rsidRPr="00160A86" w:rsidRDefault="008330E4" w:rsidP="009C32C6">
            <w:pPr>
              <w:pStyle w:val="TableParagraph"/>
              <w:spacing w:before="34"/>
              <w:ind w:left="69" w:right="255"/>
              <w:rPr>
                <w:rFonts w:asciiTheme="minorHAnsi" w:hAnsiTheme="minorHAnsi" w:cstheme="minorHAnsi"/>
                <w:b/>
                <w:sz w:val="18"/>
                <w:szCs w:val="18"/>
              </w:rPr>
            </w:pPr>
            <w:r w:rsidRPr="00160A86">
              <w:rPr>
                <w:rFonts w:asciiTheme="minorHAnsi" w:hAnsiTheme="minorHAnsi" w:cstheme="minorHAnsi"/>
                <w:b/>
                <w:color w:val="FFFFFF"/>
                <w:spacing w:val="-1"/>
                <w:sz w:val="18"/>
                <w:szCs w:val="18"/>
              </w:rPr>
              <w:t xml:space="preserve">Training </w:t>
            </w:r>
            <w:r w:rsidRPr="00160A86">
              <w:rPr>
                <w:rFonts w:asciiTheme="minorHAnsi" w:hAnsiTheme="minorHAnsi" w:cstheme="minorHAnsi"/>
                <w:b/>
                <w:color w:val="FFFFFF"/>
                <w:sz w:val="18"/>
                <w:szCs w:val="18"/>
              </w:rPr>
              <w:t>and</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Certification</w:t>
            </w:r>
          </w:p>
        </w:tc>
        <w:tc>
          <w:tcPr>
            <w:tcW w:w="1701" w:type="dxa"/>
            <w:vMerge w:val="restart"/>
            <w:tcBorders>
              <w:top w:val="double" w:sz="1" w:space="0" w:color="000000"/>
            </w:tcBorders>
            <w:shd w:val="clear" w:color="auto" w:fill="808080"/>
          </w:tcPr>
          <w:p w14:paraId="5E036CB2" w14:textId="77777777" w:rsidR="008330E4" w:rsidRPr="00160A86" w:rsidRDefault="008330E4" w:rsidP="009C32C6">
            <w:pPr>
              <w:pStyle w:val="TableParagraph"/>
              <w:spacing w:before="1"/>
              <w:ind w:left="69" w:right="535"/>
              <w:rPr>
                <w:rFonts w:asciiTheme="minorHAnsi" w:hAnsiTheme="minorHAnsi" w:cstheme="minorHAnsi"/>
                <w:b/>
                <w:sz w:val="18"/>
                <w:szCs w:val="18"/>
              </w:rPr>
            </w:pPr>
            <w:r w:rsidRPr="00160A86">
              <w:rPr>
                <w:rFonts w:asciiTheme="minorHAnsi" w:hAnsiTheme="minorHAnsi" w:cstheme="minorHAnsi"/>
                <w:b/>
                <w:color w:val="FFFFFF"/>
                <w:spacing w:val="-1"/>
                <w:sz w:val="18"/>
                <w:szCs w:val="18"/>
              </w:rPr>
              <w:t xml:space="preserve">Training </w:t>
            </w:r>
            <w:r w:rsidRPr="00160A86">
              <w:rPr>
                <w:rFonts w:asciiTheme="minorHAnsi" w:hAnsiTheme="minorHAnsi" w:cstheme="minorHAnsi"/>
                <w:b/>
                <w:color w:val="FFFFFF"/>
                <w:sz w:val="18"/>
                <w:szCs w:val="18"/>
              </w:rPr>
              <w:t>and</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assessment</w:t>
            </w:r>
          </w:p>
        </w:tc>
        <w:tc>
          <w:tcPr>
            <w:tcW w:w="992" w:type="dxa"/>
            <w:vMerge w:val="restart"/>
            <w:tcBorders>
              <w:top w:val="double" w:sz="1" w:space="0" w:color="000000"/>
            </w:tcBorders>
          </w:tcPr>
          <w:p w14:paraId="446DDC5A" w14:textId="77777777" w:rsidR="008330E4" w:rsidRPr="00160A86" w:rsidRDefault="008330E4" w:rsidP="009C32C6">
            <w:pPr>
              <w:pStyle w:val="TableParagraph"/>
              <w:spacing w:line="278" w:lineRule="auto"/>
              <w:ind w:left="156" w:right="140" w:firstLine="38"/>
              <w:rPr>
                <w:rFonts w:asciiTheme="minorHAnsi" w:hAnsiTheme="minorHAnsi" w:cstheme="minorHAnsi"/>
                <w:sz w:val="18"/>
                <w:szCs w:val="18"/>
              </w:rPr>
            </w:pPr>
            <w:r w:rsidRPr="00160A86">
              <w:rPr>
                <w:rFonts w:asciiTheme="minorHAnsi" w:hAnsiTheme="minorHAnsi" w:cstheme="minorHAnsi"/>
                <w:sz w:val="18"/>
                <w:szCs w:val="18"/>
              </w:rPr>
              <w:t>R0103</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(V-103)</w:t>
            </w:r>
          </w:p>
        </w:tc>
        <w:tc>
          <w:tcPr>
            <w:tcW w:w="3260" w:type="dxa"/>
            <w:vMerge w:val="restart"/>
            <w:tcBorders>
              <w:top w:val="double" w:sz="1" w:space="0" w:color="000000"/>
            </w:tcBorders>
          </w:tcPr>
          <w:p w14:paraId="45AB53EB" w14:textId="77777777" w:rsidR="008330E4" w:rsidRPr="00160A86" w:rsidRDefault="008330E4" w:rsidP="009C32C6">
            <w:pPr>
              <w:pStyle w:val="TableParagraph"/>
              <w:spacing w:before="1"/>
              <w:ind w:left="71"/>
              <w:rPr>
                <w:rFonts w:asciiTheme="minorHAnsi" w:hAnsiTheme="minorHAnsi" w:cstheme="minorHAnsi"/>
                <w:sz w:val="18"/>
                <w:szCs w:val="18"/>
              </w:rPr>
            </w:pPr>
            <w:r w:rsidRPr="00160A86">
              <w:rPr>
                <w:rFonts w:asciiTheme="minorHAnsi" w:hAnsiTheme="minorHAnsi" w:cstheme="minorHAnsi"/>
                <w:sz w:val="18"/>
                <w:szCs w:val="18"/>
              </w:rPr>
              <w:t>Training</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Certification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Personnel</w:t>
            </w:r>
          </w:p>
        </w:tc>
        <w:tc>
          <w:tcPr>
            <w:tcW w:w="1276" w:type="dxa"/>
            <w:vMerge w:val="restart"/>
            <w:tcBorders>
              <w:top w:val="double" w:sz="1" w:space="0" w:color="000000"/>
            </w:tcBorders>
          </w:tcPr>
          <w:p w14:paraId="58BF3570" w14:textId="77777777" w:rsidR="008330E4" w:rsidRPr="00160A86" w:rsidRDefault="008330E4" w:rsidP="009C32C6">
            <w:pPr>
              <w:pStyle w:val="TableParagraph"/>
              <w:spacing w:before="1"/>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Borders>
              <w:top w:val="double" w:sz="1" w:space="0" w:color="000000"/>
            </w:tcBorders>
          </w:tcPr>
          <w:p w14:paraId="3A71E613" w14:textId="77777777" w:rsidR="008330E4" w:rsidRPr="00160A86" w:rsidRDefault="008330E4" w:rsidP="009C32C6">
            <w:pPr>
              <w:pStyle w:val="TableParagraph"/>
              <w:spacing w:before="1"/>
              <w:ind w:left="73"/>
              <w:rPr>
                <w:rFonts w:asciiTheme="minorHAnsi" w:hAnsiTheme="minorHAnsi" w:cstheme="minorHAnsi"/>
                <w:sz w:val="18"/>
                <w:szCs w:val="18"/>
              </w:rPr>
            </w:pPr>
            <w:r w:rsidRPr="00160A86">
              <w:rPr>
                <w:rFonts w:asciiTheme="minorHAnsi" w:hAnsiTheme="minorHAnsi" w:cstheme="minorHAnsi"/>
                <w:sz w:val="18"/>
                <w:szCs w:val="18"/>
              </w:rPr>
              <w:t>[G]1017</w:t>
            </w:r>
          </w:p>
        </w:tc>
        <w:tc>
          <w:tcPr>
            <w:tcW w:w="5953" w:type="dxa"/>
            <w:tcBorders>
              <w:top w:val="double" w:sz="1" w:space="0" w:color="000000"/>
            </w:tcBorders>
          </w:tcPr>
          <w:p w14:paraId="3E943F51" w14:textId="77777777" w:rsidR="008330E4" w:rsidRPr="00160A86" w:rsidRDefault="008330E4" w:rsidP="009C32C6">
            <w:pPr>
              <w:pStyle w:val="TableParagraph"/>
              <w:spacing w:line="278" w:lineRule="auto"/>
              <w:ind w:left="77" w:right="114"/>
              <w:rPr>
                <w:rFonts w:asciiTheme="minorHAnsi" w:hAnsiTheme="minorHAnsi" w:cstheme="minorHAnsi"/>
                <w:sz w:val="18"/>
                <w:szCs w:val="18"/>
              </w:rPr>
            </w:pPr>
            <w:r w:rsidRPr="00160A86">
              <w:rPr>
                <w:rFonts w:asciiTheme="minorHAnsi" w:hAnsiTheme="minorHAnsi" w:cstheme="minorHAnsi"/>
                <w:sz w:val="18"/>
                <w:szCs w:val="18"/>
              </w:rPr>
              <w:t>Assessment</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Requirements</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Existing</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Personnel,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Candidate</w:t>
            </w:r>
            <w:r w:rsidRPr="00160A86">
              <w:rPr>
                <w:rFonts w:asciiTheme="minorHAnsi" w:hAnsiTheme="minorHAnsi" w:cstheme="minorHAnsi"/>
                <w:spacing w:val="-38"/>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Operators,</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Revalidation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Operator</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Certificates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2005)</w:t>
            </w:r>
          </w:p>
        </w:tc>
      </w:tr>
      <w:tr w:rsidR="008330E4" w:rsidRPr="00160A86" w14:paraId="3E4C946B" w14:textId="77777777" w:rsidTr="008541C4">
        <w:trPr>
          <w:trHeight w:val="314"/>
        </w:trPr>
        <w:tc>
          <w:tcPr>
            <w:tcW w:w="1404" w:type="dxa"/>
            <w:vMerge/>
            <w:tcBorders>
              <w:top w:val="nil"/>
            </w:tcBorders>
            <w:shd w:val="clear" w:color="auto" w:fill="00548B"/>
          </w:tcPr>
          <w:p w14:paraId="408FCC22"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6796FB75"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26399FCE"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0BB475AF"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251377DE" w14:textId="77777777" w:rsidR="008330E4" w:rsidRPr="00160A86" w:rsidRDefault="008330E4" w:rsidP="009C32C6">
            <w:pPr>
              <w:rPr>
                <w:rFonts w:asciiTheme="minorHAnsi" w:hAnsiTheme="minorHAnsi" w:cstheme="minorHAnsi"/>
                <w:sz w:val="18"/>
                <w:szCs w:val="18"/>
              </w:rPr>
            </w:pPr>
          </w:p>
        </w:tc>
        <w:tc>
          <w:tcPr>
            <w:tcW w:w="1134" w:type="dxa"/>
          </w:tcPr>
          <w:p w14:paraId="76EA4973" w14:textId="77777777" w:rsidR="008330E4" w:rsidRPr="00160A86" w:rsidRDefault="008330E4" w:rsidP="009C32C6">
            <w:pPr>
              <w:pStyle w:val="TableParagraph"/>
              <w:spacing w:line="219" w:lineRule="exact"/>
              <w:ind w:left="73"/>
              <w:rPr>
                <w:rFonts w:asciiTheme="minorHAnsi" w:hAnsiTheme="minorHAnsi" w:cstheme="minorHAnsi"/>
                <w:sz w:val="18"/>
                <w:szCs w:val="18"/>
              </w:rPr>
            </w:pPr>
            <w:r w:rsidRPr="00160A86">
              <w:rPr>
                <w:rFonts w:asciiTheme="minorHAnsi" w:hAnsiTheme="minorHAnsi" w:cstheme="minorHAnsi"/>
                <w:sz w:val="18"/>
                <w:szCs w:val="18"/>
              </w:rPr>
              <w:t>[G]1027</w:t>
            </w:r>
          </w:p>
        </w:tc>
        <w:tc>
          <w:tcPr>
            <w:tcW w:w="5953" w:type="dxa"/>
          </w:tcPr>
          <w:p w14:paraId="1510BDC3" w14:textId="77777777" w:rsidR="008330E4" w:rsidRPr="00160A86" w:rsidRDefault="008330E4" w:rsidP="009C32C6">
            <w:pPr>
              <w:pStyle w:val="TableParagraph"/>
              <w:spacing w:line="219" w:lineRule="exact"/>
              <w:ind w:left="77"/>
              <w:rPr>
                <w:rFonts w:asciiTheme="minorHAnsi" w:hAnsiTheme="minorHAnsi" w:cstheme="minorHAnsi"/>
                <w:sz w:val="18"/>
                <w:szCs w:val="18"/>
              </w:rPr>
            </w:pPr>
            <w:r w:rsidRPr="00160A86">
              <w:rPr>
                <w:rFonts w:asciiTheme="minorHAnsi" w:hAnsiTheme="minorHAnsi" w:cstheme="minorHAnsi"/>
                <w:sz w:val="18"/>
                <w:szCs w:val="18"/>
              </w:rPr>
              <w:t>Simulation in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2005)</w:t>
            </w:r>
          </w:p>
        </w:tc>
      </w:tr>
      <w:tr w:rsidR="008330E4" w:rsidRPr="00160A86" w14:paraId="4E021EA9" w14:textId="77777777" w:rsidTr="008541C4">
        <w:trPr>
          <w:trHeight w:val="316"/>
        </w:trPr>
        <w:tc>
          <w:tcPr>
            <w:tcW w:w="1404" w:type="dxa"/>
            <w:vMerge/>
            <w:tcBorders>
              <w:top w:val="nil"/>
            </w:tcBorders>
            <w:shd w:val="clear" w:color="auto" w:fill="00548B"/>
          </w:tcPr>
          <w:p w14:paraId="1AE697A7"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1B549FC9"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1882ABC0"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6803B466"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712C8A1D" w14:textId="77777777" w:rsidR="008330E4" w:rsidRPr="00160A86" w:rsidRDefault="008330E4" w:rsidP="009C32C6">
            <w:pPr>
              <w:rPr>
                <w:rFonts w:asciiTheme="minorHAnsi" w:hAnsiTheme="minorHAnsi" w:cstheme="minorHAnsi"/>
                <w:sz w:val="18"/>
                <w:szCs w:val="18"/>
              </w:rPr>
            </w:pPr>
          </w:p>
        </w:tc>
        <w:tc>
          <w:tcPr>
            <w:tcW w:w="1134" w:type="dxa"/>
          </w:tcPr>
          <w:p w14:paraId="54BB6B4D" w14:textId="77777777" w:rsidR="008330E4" w:rsidRPr="00160A86" w:rsidRDefault="008330E4" w:rsidP="009C32C6">
            <w:pPr>
              <w:pStyle w:val="TableParagraph"/>
              <w:spacing w:before="1"/>
              <w:ind w:left="73"/>
              <w:rPr>
                <w:rFonts w:asciiTheme="minorHAnsi" w:hAnsiTheme="minorHAnsi" w:cstheme="minorHAnsi"/>
                <w:sz w:val="18"/>
                <w:szCs w:val="18"/>
              </w:rPr>
            </w:pPr>
            <w:r w:rsidRPr="00160A86">
              <w:rPr>
                <w:rFonts w:asciiTheme="minorHAnsi" w:hAnsiTheme="minorHAnsi" w:cstheme="minorHAnsi"/>
                <w:sz w:val="18"/>
                <w:szCs w:val="18"/>
              </w:rPr>
              <w:t>[G]1103</w:t>
            </w:r>
          </w:p>
        </w:tc>
        <w:tc>
          <w:tcPr>
            <w:tcW w:w="5953" w:type="dxa"/>
          </w:tcPr>
          <w:p w14:paraId="3510510D" w14:textId="77777777" w:rsidR="008330E4" w:rsidRPr="00160A86" w:rsidRDefault="008330E4" w:rsidP="009C32C6">
            <w:pPr>
              <w:pStyle w:val="TableParagraph"/>
              <w:spacing w:line="219" w:lineRule="exact"/>
              <w:ind w:left="77"/>
              <w:rPr>
                <w:rFonts w:asciiTheme="minorHAnsi" w:hAnsiTheme="minorHAnsi" w:cstheme="minorHAnsi"/>
                <w:sz w:val="18"/>
                <w:szCs w:val="18"/>
              </w:rPr>
            </w:pPr>
            <w:r w:rsidRPr="00160A86">
              <w:rPr>
                <w:rFonts w:asciiTheme="minorHAnsi" w:hAnsiTheme="minorHAnsi" w:cstheme="minorHAnsi"/>
                <w:sz w:val="18"/>
                <w:szCs w:val="18"/>
              </w:rPr>
              <w:t>Train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the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Trainer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(Dec 2013)</w:t>
            </w:r>
          </w:p>
        </w:tc>
      </w:tr>
      <w:tr w:rsidR="008330E4" w:rsidRPr="00160A86" w14:paraId="03563152" w14:textId="77777777" w:rsidTr="008541C4">
        <w:trPr>
          <w:trHeight w:val="878"/>
        </w:trPr>
        <w:tc>
          <w:tcPr>
            <w:tcW w:w="1404" w:type="dxa"/>
            <w:vMerge/>
            <w:tcBorders>
              <w:top w:val="nil"/>
            </w:tcBorders>
            <w:shd w:val="clear" w:color="auto" w:fill="00548B"/>
          </w:tcPr>
          <w:p w14:paraId="425F296A" w14:textId="77777777" w:rsidR="008330E4" w:rsidRPr="00160A86" w:rsidRDefault="008330E4" w:rsidP="009C32C6">
            <w:pPr>
              <w:rPr>
                <w:rFonts w:asciiTheme="minorHAnsi" w:hAnsiTheme="minorHAnsi" w:cstheme="minorHAnsi"/>
                <w:sz w:val="18"/>
                <w:szCs w:val="18"/>
              </w:rPr>
            </w:pPr>
          </w:p>
        </w:tc>
        <w:tc>
          <w:tcPr>
            <w:tcW w:w="1701" w:type="dxa"/>
            <w:shd w:val="clear" w:color="auto" w:fill="808080"/>
          </w:tcPr>
          <w:p w14:paraId="57C49030" w14:textId="77777777" w:rsidR="008330E4" w:rsidRPr="00160A86" w:rsidRDefault="008330E4" w:rsidP="009C32C6">
            <w:pPr>
              <w:pStyle w:val="TableParagraph"/>
              <w:ind w:left="69" w:right="252"/>
              <w:rPr>
                <w:rFonts w:asciiTheme="minorHAnsi" w:hAnsiTheme="minorHAnsi" w:cstheme="minorHAnsi"/>
                <w:b/>
                <w:sz w:val="18"/>
                <w:szCs w:val="18"/>
              </w:rPr>
            </w:pPr>
            <w:r w:rsidRPr="00160A86">
              <w:rPr>
                <w:rFonts w:asciiTheme="minorHAnsi" w:hAnsiTheme="minorHAnsi" w:cstheme="minorHAnsi"/>
                <w:b/>
                <w:color w:val="FFFFFF"/>
                <w:sz w:val="18"/>
                <w:szCs w:val="18"/>
              </w:rPr>
              <w:t>Accreditation,</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z w:val="18"/>
                <w:szCs w:val="18"/>
              </w:rPr>
              <w:t>competency,</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pacing w:val="-1"/>
                <w:sz w:val="18"/>
                <w:szCs w:val="18"/>
              </w:rPr>
              <w:t>certification</w:t>
            </w:r>
            <w:r w:rsidRPr="00160A86">
              <w:rPr>
                <w:rFonts w:asciiTheme="minorHAnsi" w:hAnsiTheme="minorHAnsi" w:cstheme="minorHAnsi"/>
                <w:b/>
                <w:color w:val="FFFFFF"/>
                <w:spacing w:val="-6"/>
                <w:sz w:val="18"/>
                <w:szCs w:val="18"/>
              </w:rPr>
              <w:t xml:space="preserve"> </w:t>
            </w:r>
            <w:r w:rsidRPr="00160A86">
              <w:rPr>
                <w:rFonts w:asciiTheme="minorHAnsi" w:hAnsiTheme="minorHAnsi" w:cstheme="minorHAnsi"/>
                <w:b/>
                <w:color w:val="FFFFFF"/>
                <w:sz w:val="18"/>
                <w:szCs w:val="18"/>
              </w:rPr>
              <w:t>and</w:t>
            </w:r>
          </w:p>
          <w:p w14:paraId="2ADC629F" w14:textId="77777777" w:rsidR="008330E4" w:rsidRPr="00160A86" w:rsidRDefault="008330E4" w:rsidP="009C32C6">
            <w:pPr>
              <w:pStyle w:val="TableParagraph"/>
              <w:spacing w:line="199"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revalidation</w:t>
            </w:r>
          </w:p>
        </w:tc>
        <w:tc>
          <w:tcPr>
            <w:tcW w:w="992" w:type="dxa"/>
          </w:tcPr>
          <w:p w14:paraId="63C037CA" w14:textId="77777777" w:rsidR="008330E4" w:rsidRPr="00160A86" w:rsidRDefault="008330E4" w:rsidP="009C32C6">
            <w:pPr>
              <w:pStyle w:val="TableParagraph"/>
              <w:spacing w:line="276" w:lineRule="auto"/>
              <w:ind w:left="149" w:right="131" w:firstLine="45"/>
              <w:rPr>
                <w:rFonts w:asciiTheme="minorHAnsi" w:hAnsiTheme="minorHAnsi" w:cstheme="minorHAnsi"/>
                <w:sz w:val="18"/>
                <w:szCs w:val="18"/>
              </w:rPr>
            </w:pPr>
            <w:r w:rsidRPr="00160A86">
              <w:rPr>
                <w:rFonts w:asciiTheme="minorHAnsi" w:hAnsiTheme="minorHAnsi" w:cstheme="minorHAnsi"/>
                <w:sz w:val="18"/>
                <w:szCs w:val="18"/>
              </w:rPr>
              <w:t>R0149</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(O-149)</w:t>
            </w:r>
          </w:p>
        </w:tc>
        <w:tc>
          <w:tcPr>
            <w:tcW w:w="3260" w:type="dxa"/>
          </w:tcPr>
          <w:p w14:paraId="60292BE7" w14:textId="77777777" w:rsidR="008330E4" w:rsidRPr="00160A86" w:rsidRDefault="008330E4" w:rsidP="009C32C6">
            <w:pPr>
              <w:pStyle w:val="TableParagraph"/>
              <w:spacing w:line="219" w:lineRule="exact"/>
              <w:ind w:left="71"/>
              <w:rPr>
                <w:rFonts w:asciiTheme="minorHAnsi" w:hAnsiTheme="minorHAnsi" w:cstheme="minorHAnsi"/>
                <w:sz w:val="18"/>
                <w:szCs w:val="18"/>
              </w:rPr>
            </w:pPr>
            <w:r w:rsidRPr="00160A86">
              <w:rPr>
                <w:rFonts w:asciiTheme="minorHAnsi" w:hAnsiTheme="minorHAnsi" w:cstheme="minorHAnsi"/>
                <w:sz w:val="18"/>
                <w:szCs w:val="18"/>
              </w:rPr>
              <w:t>Accreditation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of</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3"/>
                <w:sz w:val="18"/>
                <w:szCs w:val="18"/>
              </w:rPr>
              <w:t xml:space="preserve"> </w:t>
            </w:r>
            <w:proofErr w:type="spellStart"/>
            <w:r w:rsidRPr="00160A86">
              <w:rPr>
                <w:rFonts w:asciiTheme="minorHAnsi" w:hAnsiTheme="minorHAnsi" w:cstheme="minorHAnsi"/>
                <w:sz w:val="18"/>
                <w:szCs w:val="18"/>
              </w:rPr>
              <w:t>Organisations</w:t>
            </w:r>
            <w:proofErr w:type="spellEnd"/>
          </w:p>
        </w:tc>
        <w:tc>
          <w:tcPr>
            <w:tcW w:w="1276" w:type="dxa"/>
          </w:tcPr>
          <w:p w14:paraId="26862FDC" w14:textId="77777777" w:rsidR="008330E4" w:rsidRPr="00160A86" w:rsidRDefault="008330E4" w:rsidP="009C32C6">
            <w:pPr>
              <w:pStyle w:val="TableParagraph"/>
              <w:spacing w:line="219" w:lineRule="exact"/>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Pr>
          <w:p w14:paraId="04E6D6D4" w14:textId="77777777" w:rsidR="008330E4" w:rsidRPr="00160A86" w:rsidRDefault="008330E4" w:rsidP="009C32C6">
            <w:pPr>
              <w:pStyle w:val="TableParagraph"/>
              <w:spacing w:line="219" w:lineRule="exact"/>
              <w:ind w:left="73"/>
              <w:rPr>
                <w:rFonts w:asciiTheme="minorHAnsi" w:hAnsiTheme="minorHAnsi" w:cstheme="minorHAnsi"/>
                <w:sz w:val="18"/>
                <w:szCs w:val="18"/>
              </w:rPr>
            </w:pPr>
            <w:r w:rsidRPr="00160A86">
              <w:rPr>
                <w:rFonts w:asciiTheme="minorHAnsi" w:hAnsiTheme="minorHAnsi" w:cstheme="minorHAnsi"/>
                <w:sz w:val="18"/>
                <w:szCs w:val="18"/>
              </w:rPr>
              <w:t>[G]1014</w:t>
            </w:r>
          </w:p>
        </w:tc>
        <w:tc>
          <w:tcPr>
            <w:tcW w:w="5953" w:type="dxa"/>
          </w:tcPr>
          <w:p w14:paraId="26CC3691" w14:textId="77777777" w:rsidR="008330E4" w:rsidRPr="00160A86" w:rsidRDefault="008330E4" w:rsidP="009C32C6">
            <w:pPr>
              <w:pStyle w:val="TableParagraph"/>
              <w:spacing w:line="219" w:lineRule="exact"/>
              <w:ind w:left="77"/>
              <w:rPr>
                <w:rFonts w:asciiTheme="minorHAnsi" w:hAnsiTheme="minorHAnsi" w:cstheme="minorHAnsi"/>
                <w:sz w:val="18"/>
                <w:szCs w:val="18"/>
              </w:rPr>
            </w:pPr>
            <w:r w:rsidRPr="00160A86">
              <w:rPr>
                <w:rFonts w:asciiTheme="minorHAnsi" w:hAnsiTheme="minorHAnsi" w:cstheme="minorHAnsi"/>
                <w:sz w:val="18"/>
                <w:szCs w:val="18"/>
              </w:rPr>
              <w:t>Accreditation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Approval</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Process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Courses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2011)</w:t>
            </w:r>
          </w:p>
        </w:tc>
      </w:tr>
      <w:tr w:rsidR="008330E4" w:rsidRPr="00160A86" w14:paraId="47F58CAD" w14:textId="77777777" w:rsidTr="008541C4">
        <w:trPr>
          <w:trHeight w:val="314"/>
        </w:trPr>
        <w:tc>
          <w:tcPr>
            <w:tcW w:w="1404" w:type="dxa"/>
            <w:vMerge/>
            <w:tcBorders>
              <w:top w:val="nil"/>
            </w:tcBorders>
            <w:shd w:val="clear" w:color="auto" w:fill="00548B"/>
          </w:tcPr>
          <w:p w14:paraId="1CAEC5B2" w14:textId="77777777" w:rsidR="008330E4" w:rsidRPr="00160A86" w:rsidRDefault="008330E4" w:rsidP="009C32C6">
            <w:pPr>
              <w:rPr>
                <w:rFonts w:asciiTheme="minorHAnsi" w:hAnsiTheme="minorHAnsi" w:cstheme="minorHAnsi"/>
                <w:sz w:val="18"/>
                <w:szCs w:val="18"/>
              </w:rPr>
            </w:pPr>
          </w:p>
        </w:tc>
        <w:tc>
          <w:tcPr>
            <w:tcW w:w="1701" w:type="dxa"/>
            <w:vMerge w:val="restart"/>
            <w:shd w:val="clear" w:color="auto" w:fill="808080"/>
          </w:tcPr>
          <w:p w14:paraId="77E30C43" w14:textId="77777777" w:rsidR="008330E4" w:rsidRPr="00160A86" w:rsidRDefault="008330E4" w:rsidP="009C32C6">
            <w:pPr>
              <w:pStyle w:val="TableParagraph"/>
              <w:spacing w:line="219" w:lineRule="exact"/>
              <w:ind w:left="69"/>
              <w:rPr>
                <w:rFonts w:asciiTheme="minorHAnsi" w:hAnsiTheme="minorHAnsi" w:cstheme="minorHAnsi"/>
                <w:b/>
                <w:sz w:val="18"/>
                <w:szCs w:val="18"/>
              </w:rPr>
            </w:pPr>
            <w:r w:rsidRPr="00160A86">
              <w:rPr>
                <w:rFonts w:asciiTheme="minorHAnsi" w:hAnsiTheme="minorHAnsi" w:cstheme="minorHAnsi"/>
                <w:b/>
                <w:color w:val="FFFFFF"/>
                <w:sz w:val="18"/>
                <w:szCs w:val="18"/>
              </w:rPr>
              <w:t>Model</w:t>
            </w:r>
            <w:r w:rsidRPr="00160A86">
              <w:rPr>
                <w:rFonts w:asciiTheme="minorHAnsi" w:hAnsiTheme="minorHAnsi" w:cstheme="minorHAnsi"/>
                <w:b/>
                <w:color w:val="FFFFFF"/>
                <w:spacing w:val="-3"/>
                <w:sz w:val="18"/>
                <w:szCs w:val="18"/>
              </w:rPr>
              <w:t xml:space="preserve"> </w:t>
            </w:r>
            <w:r w:rsidRPr="00160A86">
              <w:rPr>
                <w:rFonts w:asciiTheme="minorHAnsi" w:hAnsiTheme="minorHAnsi" w:cstheme="minorHAnsi"/>
                <w:b/>
                <w:color w:val="FFFFFF"/>
                <w:sz w:val="18"/>
                <w:szCs w:val="18"/>
              </w:rPr>
              <w:t>Courses</w:t>
            </w:r>
          </w:p>
        </w:tc>
        <w:tc>
          <w:tcPr>
            <w:tcW w:w="992" w:type="dxa"/>
            <w:vMerge w:val="restart"/>
          </w:tcPr>
          <w:p w14:paraId="5C5A54EF" w14:textId="77777777" w:rsidR="008330E4" w:rsidRPr="00160A86" w:rsidRDefault="008330E4" w:rsidP="009C32C6">
            <w:pPr>
              <w:pStyle w:val="TableParagraph"/>
              <w:rPr>
                <w:rFonts w:asciiTheme="minorHAnsi" w:hAnsiTheme="minorHAnsi" w:cstheme="minorHAnsi"/>
                <w:sz w:val="18"/>
                <w:szCs w:val="18"/>
              </w:rPr>
            </w:pPr>
          </w:p>
        </w:tc>
        <w:tc>
          <w:tcPr>
            <w:tcW w:w="3260" w:type="dxa"/>
            <w:vMerge w:val="restart"/>
          </w:tcPr>
          <w:p w14:paraId="10793290" w14:textId="77777777" w:rsidR="008330E4" w:rsidRPr="00160A86" w:rsidRDefault="008330E4" w:rsidP="009C32C6">
            <w:pPr>
              <w:pStyle w:val="TableParagraph"/>
              <w:rPr>
                <w:rFonts w:asciiTheme="minorHAnsi" w:hAnsiTheme="minorHAnsi" w:cstheme="minorHAnsi"/>
                <w:sz w:val="18"/>
                <w:szCs w:val="18"/>
              </w:rPr>
            </w:pPr>
          </w:p>
        </w:tc>
        <w:tc>
          <w:tcPr>
            <w:tcW w:w="1276" w:type="dxa"/>
            <w:vMerge w:val="restart"/>
          </w:tcPr>
          <w:p w14:paraId="14957AB5" w14:textId="77777777" w:rsidR="008330E4" w:rsidRPr="00160A86" w:rsidRDefault="008330E4" w:rsidP="009C32C6">
            <w:pPr>
              <w:pStyle w:val="TableParagraph"/>
              <w:rPr>
                <w:rFonts w:asciiTheme="minorHAnsi" w:hAnsiTheme="minorHAnsi" w:cstheme="minorHAnsi"/>
                <w:sz w:val="18"/>
                <w:szCs w:val="18"/>
              </w:rPr>
            </w:pPr>
          </w:p>
        </w:tc>
        <w:tc>
          <w:tcPr>
            <w:tcW w:w="1134" w:type="dxa"/>
          </w:tcPr>
          <w:p w14:paraId="459134AA" w14:textId="77777777" w:rsidR="008330E4" w:rsidRPr="00160A86" w:rsidRDefault="008330E4" w:rsidP="009C32C6">
            <w:pPr>
              <w:pStyle w:val="TableParagraph"/>
              <w:spacing w:before="49"/>
              <w:ind w:left="73"/>
              <w:rPr>
                <w:rFonts w:asciiTheme="minorHAnsi" w:hAnsiTheme="minorHAnsi" w:cstheme="minorHAnsi"/>
                <w:sz w:val="18"/>
                <w:szCs w:val="18"/>
              </w:rPr>
            </w:pPr>
            <w:r w:rsidRPr="00160A86">
              <w:rPr>
                <w:rFonts w:asciiTheme="minorHAnsi" w:hAnsiTheme="minorHAnsi" w:cstheme="minorHAnsi"/>
                <w:sz w:val="18"/>
                <w:szCs w:val="18"/>
              </w:rPr>
              <w:t>V-103/1</w:t>
            </w:r>
          </w:p>
        </w:tc>
        <w:tc>
          <w:tcPr>
            <w:tcW w:w="5953" w:type="dxa"/>
          </w:tcPr>
          <w:p w14:paraId="6E9E3F76" w14:textId="77777777" w:rsidR="008330E4" w:rsidRPr="00160A86" w:rsidRDefault="008330E4" w:rsidP="009C32C6">
            <w:pPr>
              <w:pStyle w:val="TableParagraph"/>
              <w:spacing w:before="30"/>
              <w:ind w:left="77"/>
              <w:rPr>
                <w:rFonts w:asciiTheme="minorHAnsi" w:hAnsiTheme="minorHAnsi" w:cstheme="minorHAnsi"/>
                <w:sz w:val="18"/>
                <w:szCs w:val="18"/>
              </w:rPr>
            </w:pPr>
            <w:r w:rsidRPr="00160A86">
              <w:rPr>
                <w:rFonts w:asciiTheme="minorHAnsi" w:hAnsiTheme="minorHAnsi" w:cstheme="minorHAnsi"/>
                <w:sz w:val="18"/>
                <w:szCs w:val="18"/>
              </w:rPr>
              <w:t>Vessel</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Traffic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Operator</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2009)</w:t>
            </w:r>
          </w:p>
        </w:tc>
      </w:tr>
      <w:tr w:rsidR="008330E4" w:rsidRPr="00160A86" w14:paraId="508CB498" w14:textId="77777777" w:rsidTr="008541C4">
        <w:trPr>
          <w:trHeight w:val="316"/>
        </w:trPr>
        <w:tc>
          <w:tcPr>
            <w:tcW w:w="1404" w:type="dxa"/>
            <w:vMerge/>
            <w:tcBorders>
              <w:top w:val="nil"/>
            </w:tcBorders>
            <w:shd w:val="clear" w:color="auto" w:fill="00548B"/>
          </w:tcPr>
          <w:p w14:paraId="32229799" w14:textId="77777777" w:rsidR="008330E4" w:rsidRPr="00160A86" w:rsidRDefault="008330E4" w:rsidP="009C32C6">
            <w:pPr>
              <w:rPr>
                <w:rFonts w:asciiTheme="minorHAnsi" w:hAnsiTheme="minorHAnsi" w:cstheme="minorHAnsi"/>
                <w:sz w:val="18"/>
                <w:szCs w:val="18"/>
              </w:rPr>
            </w:pPr>
          </w:p>
        </w:tc>
        <w:tc>
          <w:tcPr>
            <w:tcW w:w="1701" w:type="dxa"/>
            <w:vMerge/>
            <w:tcBorders>
              <w:top w:val="nil"/>
            </w:tcBorders>
            <w:shd w:val="clear" w:color="auto" w:fill="808080"/>
          </w:tcPr>
          <w:p w14:paraId="741E9EBF" w14:textId="77777777" w:rsidR="008330E4" w:rsidRPr="00160A86" w:rsidRDefault="008330E4" w:rsidP="009C32C6">
            <w:pPr>
              <w:rPr>
                <w:rFonts w:asciiTheme="minorHAnsi" w:hAnsiTheme="minorHAnsi" w:cstheme="minorHAnsi"/>
                <w:sz w:val="18"/>
                <w:szCs w:val="18"/>
              </w:rPr>
            </w:pPr>
          </w:p>
        </w:tc>
        <w:tc>
          <w:tcPr>
            <w:tcW w:w="992" w:type="dxa"/>
            <w:vMerge/>
            <w:tcBorders>
              <w:top w:val="nil"/>
            </w:tcBorders>
          </w:tcPr>
          <w:p w14:paraId="55BD013E" w14:textId="77777777" w:rsidR="008330E4" w:rsidRPr="00160A86" w:rsidRDefault="008330E4" w:rsidP="009C32C6">
            <w:pPr>
              <w:rPr>
                <w:rFonts w:asciiTheme="minorHAnsi" w:hAnsiTheme="minorHAnsi" w:cstheme="minorHAnsi"/>
                <w:sz w:val="18"/>
                <w:szCs w:val="18"/>
              </w:rPr>
            </w:pPr>
          </w:p>
        </w:tc>
        <w:tc>
          <w:tcPr>
            <w:tcW w:w="3260" w:type="dxa"/>
            <w:vMerge/>
            <w:tcBorders>
              <w:top w:val="nil"/>
            </w:tcBorders>
          </w:tcPr>
          <w:p w14:paraId="4EE58B1A" w14:textId="77777777" w:rsidR="008330E4" w:rsidRPr="00160A86" w:rsidRDefault="008330E4" w:rsidP="009C32C6">
            <w:pPr>
              <w:rPr>
                <w:rFonts w:asciiTheme="minorHAnsi" w:hAnsiTheme="minorHAnsi" w:cstheme="minorHAnsi"/>
                <w:sz w:val="18"/>
                <w:szCs w:val="18"/>
              </w:rPr>
            </w:pPr>
          </w:p>
        </w:tc>
        <w:tc>
          <w:tcPr>
            <w:tcW w:w="1276" w:type="dxa"/>
            <w:vMerge/>
            <w:tcBorders>
              <w:top w:val="nil"/>
            </w:tcBorders>
          </w:tcPr>
          <w:p w14:paraId="57164DA5" w14:textId="77777777" w:rsidR="008330E4" w:rsidRPr="00160A86" w:rsidRDefault="008330E4" w:rsidP="009C32C6">
            <w:pPr>
              <w:rPr>
                <w:rFonts w:asciiTheme="minorHAnsi" w:hAnsiTheme="minorHAnsi" w:cstheme="minorHAnsi"/>
                <w:sz w:val="18"/>
                <w:szCs w:val="18"/>
              </w:rPr>
            </w:pPr>
          </w:p>
        </w:tc>
        <w:tc>
          <w:tcPr>
            <w:tcW w:w="1134" w:type="dxa"/>
          </w:tcPr>
          <w:p w14:paraId="0DAD8DAF" w14:textId="77777777" w:rsidR="008330E4" w:rsidRPr="00160A86" w:rsidRDefault="008330E4" w:rsidP="009C32C6">
            <w:pPr>
              <w:pStyle w:val="TableParagraph"/>
              <w:spacing w:before="49"/>
              <w:ind w:left="73"/>
              <w:rPr>
                <w:rFonts w:asciiTheme="minorHAnsi" w:hAnsiTheme="minorHAnsi" w:cstheme="minorHAnsi"/>
                <w:sz w:val="18"/>
                <w:szCs w:val="18"/>
              </w:rPr>
            </w:pPr>
            <w:r w:rsidRPr="00160A86">
              <w:rPr>
                <w:rFonts w:asciiTheme="minorHAnsi" w:hAnsiTheme="minorHAnsi" w:cstheme="minorHAnsi"/>
                <w:sz w:val="18"/>
                <w:szCs w:val="18"/>
              </w:rPr>
              <w:t>V-103/2</w:t>
            </w:r>
          </w:p>
        </w:tc>
        <w:tc>
          <w:tcPr>
            <w:tcW w:w="5953" w:type="dxa"/>
          </w:tcPr>
          <w:p w14:paraId="562124C6" w14:textId="77777777" w:rsidR="008330E4" w:rsidRPr="00160A86" w:rsidRDefault="008330E4" w:rsidP="009C32C6">
            <w:pPr>
              <w:pStyle w:val="TableParagraph"/>
              <w:spacing w:before="32"/>
              <w:ind w:left="77"/>
              <w:rPr>
                <w:rFonts w:asciiTheme="minorHAnsi" w:hAnsiTheme="minorHAnsi" w:cstheme="minorHAnsi"/>
                <w:sz w:val="18"/>
                <w:szCs w:val="18"/>
              </w:rPr>
            </w:pPr>
            <w:r w:rsidRPr="00160A86">
              <w:rPr>
                <w:rFonts w:asciiTheme="minorHAnsi" w:hAnsiTheme="minorHAnsi" w:cstheme="minorHAnsi"/>
                <w:sz w:val="18"/>
                <w:szCs w:val="18"/>
              </w:rPr>
              <w:t>Vessel</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Traffic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Supervisor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2009)</w:t>
            </w:r>
          </w:p>
        </w:tc>
      </w:tr>
      <w:tr w:rsidR="008330E4" w:rsidRPr="00160A86" w14:paraId="1A9EECD1" w14:textId="77777777" w:rsidTr="008541C4">
        <w:trPr>
          <w:trHeight w:val="293"/>
        </w:trPr>
        <w:tc>
          <w:tcPr>
            <w:tcW w:w="1404" w:type="dxa"/>
            <w:vMerge/>
            <w:tcBorders>
              <w:top w:val="nil"/>
              <w:bottom w:val="double" w:sz="1" w:space="0" w:color="000000"/>
            </w:tcBorders>
            <w:shd w:val="clear" w:color="auto" w:fill="00548B"/>
          </w:tcPr>
          <w:p w14:paraId="40F8FDF1" w14:textId="77777777" w:rsidR="008330E4" w:rsidRPr="00160A86" w:rsidRDefault="008330E4" w:rsidP="009C32C6">
            <w:pPr>
              <w:rPr>
                <w:rFonts w:asciiTheme="minorHAnsi" w:hAnsiTheme="minorHAnsi" w:cstheme="minorHAnsi"/>
                <w:sz w:val="18"/>
                <w:szCs w:val="18"/>
              </w:rPr>
            </w:pPr>
          </w:p>
        </w:tc>
        <w:tc>
          <w:tcPr>
            <w:tcW w:w="1701" w:type="dxa"/>
            <w:vMerge/>
            <w:tcBorders>
              <w:top w:val="nil"/>
              <w:bottom w:val="double" w:sz="1" w:space="0" w:color="000000"/>
            </w:tcBorders>
            <w:shd w:val="clear" w:color="auto" w:fill="808080"/>
          </w:tcPr>
          <w:p w14:paraId="2B32CE69" w14:textId="77777777" w:rsidR="008330E4" w:rsidRPr="00160A86" w:rsidRDefault="008330E4" w:rsidP="009C32C6">
            <w:pPr>
              <w:rPr>
                <w:rFonts w:asciiTheme="minorHAnsi" w:hAnsiTheme="minorHAnsi" w:cstheme="minorHAnsi"/>
                <w:sz w:val="18"/>
                <w:szCs w:val="18"/>
              </w:rPr>
            </w:pPr>
          </w:p>
        </w:tc>
        <w:tc>
          <w:tcPr>
            <w:tcW w:w="992" w:type="dxa"/>
            <w:vMerge w:val="restart"/>
            <w:tcBorders>
              <w:bottom w:val="double" w:sz="1" w:space="0" w:color="000000"/>
            </w:tcBorders>
          </w:tcPr>
          <w:p w14:paraId="57254D09" w14:textId="77777777" w:rsidR="008330E4" w:rsidRPr="00160A86" w:rsidRDefault="008330E4" w:rsidP="009C32C6">
            <w:pPr>
              <w:pStyle w:val="TableParagraph"/>
              <w:rPr>
                <w:rFonts w:asciiTheme="minorHAnsi" w:hAnsiTheme="minorHAnsi" w:cstheme="minorHAnsi"/>
                <w:sz w:val="18"/>
                <w:szCs w:val="18"/>
              </w:rPr>
            </w:pPr>
          </w:p>
        </w:tc>
        <w:tc>
          <w:tcPr>
            <w:tcW w:w="3260" w:type="dxa"/>
            <w:vMerge w:val="restart"/>
            <w:tcBorders>
              <w:bottom w:val="double" w:sz="1" w:space="0" w:color="000000"/>
            </w:tcBorders>
          </w:tcPr>
          <w:p w14:paraId="4D0949A1" w14:textId="77777777" w:rsidR="008330E4" w:rsidRPr="00160A86" w:rsidRDefault="008330E4" w:rsidP="009C32C6">
            <w:pPr>
              <w:pStyle w:val="TableParagraph"/>
              <w:rPr>
                <w:rFonts w:asciiTheme="minorHAnsi" w:hAnsiTheme="minorHAnsi" w:cstheme="minorHAnsi"/>
                <w:sz w:val="18"/>
                <w:szCs w:val="18"/>
              </w:rPr>
            </w:pPr>
          </w:p>
        </w:tc>
        <w:tc>
          <w:tcPr>
            <w:tcW w:w="1276" w:type="dxa"/>
            <w:vMerge w:val="restart"/>
            <w:tcBorders>
              <w:bottom w:val="double" w:sz="1" w:space="0" w:color="000000"/>
            </w:tcBorders>
          </w:tcPr>
          <w:p w14:paraId="785A8CE3" w14:textId="77777777" w:rsidR="008330E4" w:rsidRPr="00160A86" w:rsidRDefault="008330E4" w:rsidP="009C32C6">
            <w:pPr>
              <w:pStyle w:val="TableParagraph"/>
              <w:rPr>
                <w:rFonts w:asciiTheme="minorHAnsi" w:hAnsiTheme="minorHAnsi" w:cstheme="minorHAnsi"/>
                <w:sz w:val="18"/>
                <w:szCs w:val="18"/>
              </w:rPr>
            </w:pPr>
          </w:p>
        </w:tc>
        <w:tc>
          <w:tcPr>
            <w:tcW w:w="1134" w:type="dxa"/>
          </w:tcPr>
          <w:p w14:paraId="44DBD3C8" w14:textId="77777777" w:rsidR="008330E4" w:rsidRPr="00160A86" w:rsidRDefault="008330E4" w:rsidP="009C32C6">
            <w:pPr>
              <w:pStyle w:val="TableParagraph"/>
              <w:spacing w:before="39"/>
              <w:ind w:left="55" w:right="150"/>
              <w:jc w:val="center"/>
              <w:rPr>
                <w:rFonts w:asciiTheme="minorHAnsi" w:hAnsiTheme="minorHAnsi" w:cstheme="minorHAnsi"/>
                <w:sz w:val="18"/>
                <w:szCs w:val="18"/>
              </w:rPr>
            </w:pPr>
            <w:r w:rsidRPr="00160A86">
              <w:rPr>
                <w:rFonts w:asciiTheme="minorHAnsi" w:hAnsiTheme="minorHAnsi" w:cstheme="minorHAnsi"/>
                <w:sz w:val="18"/>
                <w:szCs w:val="18"/>
              </w:rPr>
              <w:t>V-103/3</w:t>
            </w:r>
          </w:p>
        </w:tc>
        <w:tc>
          <w:tcPr>
            <w:tcW w:w="5953" w:type="dxa"/>
          </w:tcPr>
          <w:p w14:paraId="4058681D" w14:textId="77777777" w:rsidR="008330E4" w:rsidRPr="00160A86" w:rsidRDefault="008330E4" w:rsidP="009C32C6">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Vessel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Traffic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the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Job</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(Dec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2009)</w:t>
            </w:r>
          </w:p>
        </w:tc>
      </w:tr>
      <w:tr w:rsidR="008330E4" w:rsidRPr="00160A86" w14:paraId="40F8C178" w14:textId="77777777" w:rsidTr="008541C4">
        <w:trPr>
          <w:trHeight w:val="296"/>
        </w:trPr>
        <w:tc>
          <w:tcPr>
            <w:tcW w:w="1404" w:type="dxa"/>
            <w:vMerge/>
            <w:tcBorders>
              <w:top w:val="nil"/>
              <w:bottom w:val="double" w:sz="1" w:space="0" w:color="000000"/>
            </w:tcBorders>
            <w:shd w:val="clear" w:color="auto" w:fill="00548B"/>
          </w:tcPr>
          <w:p w14:paraId="5DEFBDF4" w14:textId="77777777" w:rsidR="008330E4" w:rsidRPr="00160A86" w:rsidRDefault="008330E4" w:rsidP="009C32C6">
            <w:pPr>
              <w:rPr>
                <w:rFonts w:asciiTheme="minorHAnsi" w:hAnsiTheme="minorHAnsi" w:cstheme="minorHAnsi"/>
                <w:sz w:val="18"/>
                <w:szCs w:val="18"/>
              </w:rPr>
            </w:pPr>
          </w:p>
        </w:tc>
        <w:tc>
          <w:tcPr>
            <w:tcW w:w="1701" w:type="dxa"/>
            <w:vMerge/>
            <w:tcBorders>
              <w:top w:val="nil"/>
              <w:bottom w:val="double" w:sz="1" w:space="0" w:color="000000"/>
            </w:tcBorders>
            <w:shd w:val="clear" w:color="auto" w:fill="808080"/>
          </w:tcPr>
          <w:p w14:paraId="5157240A" w14:textId="77777777" w:rsidR="008330E4" w:rsidRPr="00160A86" w:rsidRDefault="008330E4" w:rsidP="009C32C6">
            <w:pPr>
              <w:rPr>
                <w:rFonts w:asciiTheme="minorHAnsi" w:hAnsiTheme="minorHAnsi" w:cstheme="minorHAnsi"/>
                <w:sz w:val="18"/>
                <w:szCs w:val="18"/>
              </w:rPr>
            </w:pPr>
          </w:p>
        </w:tc>
        <w:tc>
          <w:tcPr>
            <w:tcW w:w="992" w:type="dxa"/>
            <w:vMerge/>
            <w:tcBorders>
              <w:top w:val="nil"/>
              <w:bottom w:val="double" w:sz="1" w:space="0" w:color="000000"/>
            </w:tcBorders>
          </w:tcPr>
          <w:p w14:paraId="170E6AC7" w14:textId="77777777" w:rsidR="008330E4" w:rsidRPr="00160A86" w:rsidRDefault="008330E4" w:rsidP="009C32C6">
            <w:pPr>
              <w:rPr>
                <w:rFonts w:asciiTheme="minorHAnsi" w:hAnsiTheme="minorHAnsi" w:cstheme="minorHAnsi"/>
                <w:sz w:val="18"/>
                <w:szCs w:val="18"/>
              </w:rPr>
            </w:pPr>
          </w:p>
        </w:tc>
        <w:tc>
          <w:tcPr>
            <w:tcW w:w="3260" w:type="dxa"/>
            <w:vMerge/>
            <w:tcBorders>
              <w:top w:val="nil"/>
              <w:bottom w:val="double" w:sz="1" w:space="0" w:color="000000"/>
            </w:tcBorders>
          </w:tcPr>
          <w:p w14:paraId="1F231149" w14:textId="77777777" w:rsidR="008330E4" w:rsidRPr="00160A86" w:rsidRDefault="008330E4" w:rsidP="009C32C6">
            <w:pPr>
              <w:rPr>
                <w:rFonts w:asciiTheme="minorHAnsi" w:hAnsiTheme="minorHAnsi" w:cstheme="minorHAnsi"/>
                <w:sz w:val="18"/>
                <w:szCs w:val="18"/>
              </w:rPr>
            </w:pPr>
          </w:p>
        </w:tc>
        <w:tc>
          <w:tcPr>
            <w:tcW w:w="1276" w:type="dxa"/>
            <w:vMerge/>
            <w:tcBorders>
              <w:top w:val="nil"/>
              <w:bottom w:val="double" w:sz="1" w:space="0" w:color="000000"/>
            </w:tcBorders>
          </w:tcPr>
          <w:p w14:paraId="1F5AF1D1" w14:textId="77777777" w:rsidR="008330E4" w:rsidRPr="00160A86" w:rsidRDefault="008330E4" w:rsidP="009C32C6">
            <w:pPr>
              <w:rPr>
                <w:rFonts w:asciiTheme="minorHAnsi" w:hAnsiTheme="minorHAnsi" w:cstheme="minorHAnsi"/>
                <w:sz w:val="18"/>
                <w:szCs w:val="18"/>
              </w:rPr>
            </w:pPr>
          </w:p>
        </w:tc>
        <w:tc>
          <w:tcPr>
            <w:tcW w:w="1134" w:type="dxa"/>
          </w:tcPr>
          <w:p w14:paraId="7EFB9FA9" w14:textId="77777777" w:rsidR="008330E4" w:rsidRPr="00160A86" w:rsidRDefault="008330E4" w:rsidP="009C32C6">
            <w:pPr>
              <w:pStyle w:val="TableParagraph"/>
              <w:spacing w:before="39"/>
              <w:ind w:left="55" w:right="150"/>
              <w:jc w:val="center"/>
              <w:rPr>
                <w:rFonts w:asciiTheme="minorHAnsi" w:hAnsiTheme="minorHAnsi" w:cstheme="minorHAnsi"/>
                <w:sz w:val="18"/>
                <w:szCs w:val="18"/>
              </w:rPr>
            </w:pPr>
            <w:r w:rsidRPr="00160A86">
              <w:rPr>
                <w:rFonts w:asciiTheme="minorHAnsi" w:hAnsiTheme="minorHAnsi" w:cstheme="minorHAnsi"/>
                <w:sz w:val="18"/>
                <w:szCs w:val="18"/>
              </w:rPr>
              <w:t>V-103/4</w:t>
            </w:r>
          </w:p>
        </w:tc>
        <w:tc>
          <w:tcPr>
            <w:tcW w:w="5953" w:type="dxa"/>
          </w:tcPr>
          <w:p w14:paraId="16291434" w14:textId="77777777" w:rsidR="008330E4" w:rsidRPr="00160A86" w:rsidRDefault="008330E4" w:rsidP="009C32C6">
            <w:pPr>
              <w:pStyle w:val="TableParagraph"/>
              <w:spacing w:before="22"/>
              <w:ind w:left="77"/>
              <w:rPr>
                <w:rFonts w:asciiTheme="minorHAnsi" w:hAnsiTheme="minorHAnsi" w:cstheme="minorHAnsi"/>
                <w:sz w:val="18"/>
                <w:szCs w:val="18"/>
              </w:rPr>
            </w:pPr>
            <w:r w:rsidRPr="00160A86">
              <w:rPr>
                <w:rFonts w:asciiTheme="minorHAnsi" w:hAnsiTheme="minorHAnsi" w:cstheme="minorHAnsi"/>
                <w:sz w:val="18"/>
                <w:szCs w:val="18"/>
              </w:rPr>
              <w:t>Vessel</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Traffic</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Services</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On</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the</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Job</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Training</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Instructor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(Dec 2009)</w:t>
            </w:r>
          </w:p>
        </w:tc>
      </w:tr>
      <w:tr w:rsidR="008330E4" w:rsidRPr="00160A86" w14:paraId="7ECF8BF7" w14:textId="77777777" w:rsidTr="008541C4">
        <w:trPr>
          <w:trHeight w:val="303"/>
        </w:trPr>
        <w:tc>
          <w:tcPr>
            <w:tcW w:w="1404" w:type="dxa"/>
            <w:vMerge/>
            <w:tcBorders>
              <w:top w:val="nil"/>
              <w:bottom w:val="double" w:sz="1" w:space="0" w:color="000000"/>
            </w:tcBorders>
            <w:shd w:val="clear" w:color="auto" w:fill="00548B"/>
          </w:tcPr>
          <w:p w14:paraId="2222E360" w14:textId="77777777" w:rsidR="008330E4" w:rsidRPr="00160A86" w:rsidRDefault="008330E4" w:rsidP="009C32C6">
            <w:pPr>
              <w:rPr>
                <w:rFonts w:asciiTheme="minorHAnsi" w:hAnsiTheme="minorHAnsi" w:cstheme="minorHAnsi"/>
                <w:sz w:val="18"/>
                <w:szCs w:val="18"/>
              </w:rPr>
            </w:pPr>
          </w:p>
        </w:tc>
        <w:tc>
          <w:tcPr>
            <w:tcW w:w="1701" w:type="dxa"/>
            <w:vMerge/>
            <w:tcBorders>
              <w:top w:val="nil"/>
              <w:bottom w:val="double" w:sz="1" w:space="0" w:color="000000"/>
            </w:tcBorders>
            <w:shd w:val="clear" w:color="auto" w:fill="808080"/>
          </w:tcPr>
          <w:p w14:paraId="2F7997FE" w14:textId="77777777" w:rsidR="008330E4" w:rsidRPr="00160A86" w:rsidRDefault="008330E4" w:rsidP="009C32C6">
            <w:pPr>
              <w:rPr>
                <w:rFonts w:asciiTheme="minorHAnsi" w:hAnsiTheme="minorHAnsi" w:cstheme="minorHAnsi"/>
                <w:sz w:val="18"/>
                <w:szCs w:val="18"/>
              </w:rPr>
            </w:pPr>
          </w:p>
        </w:tc>
        <w:tc>
          <w:tcPr>
            <w:tcW w:w="992" w:type="dxa"/>
            <w:vMerge/>
            <w:tcBorders>
              <w:top w:val="nil"/>
              <w:bottom w:val="double" w:sz="1" w:space="0" w:color="000000"/>
            </w:tcBorders>
          </w:tcPr>
          <w:p w14:paraId="66C8B500" w14:textId="77777777" w:rsidR="008330E4" w:rsidRPr="00160A86" w:rsidRDefault="008330E4" w:rsidP="009C32C6">
            <w:pPr>
              <w:rPr>
                <w:rFonts w:asciiTheme="minorHAnsi" w:hAnsiTheme="minorHAnsi" w:cstheme="minorHAnsi"/>
                <w:sz w:val="18"/>
                <w:szCs w:val="18"/>
              </w:rPr>
            </w:pPr>
          </w:p>
        </w:tc>
        <w:tc>
          <w:tcPr>
            <w:tcW w:w="3260" w:type="dxa"/>
            <w:vMerge/>
            <w:tcBorders>
              <w:top w:val="nil"/>
              <w:bottom w:val="double" w:sz="1" w:space="0" w:color="000000"/>
            </w:tcBorders>
          </w:tcPr>
          <w:p w14:paraId="3CD4B703" w14:textId="77777777" w:rsidR="008330E4" w:rsidRPr="00160A86" w:rsidRDefault="008330E4" w:rsidP="009C32C6">
            <w:pPr>
              <w:rPr>
                <w:rFonts w:asciiTheme="minorHAnsi" w:hAnsiTheme="minorHAnsi" w:cstheme="minorHAnsi"/>
                <w:sz w:val="18"/>
                <w:szCs w:val="18"/>
              </w:rPr>
            </w:pPr>
          </w:p>
        </w:tc>
        <w:tc>
          <w:tcPr>
            <w:tcW w:w="1276" w:type="dxa"/>
            <w:vMerge/>
            <w:tcBorders>
              <w:top w:val="nil"/>
              <w:bottom w:val="double" w:sz="1" w:space="0" w:color="000000"/>
            </w:tcBorders>
          </w:tcPr>
          <w:p w14:paraId="477DCB27" w14:textId="77777777" w:rsidR="008330E4" w:rsidRPr="00160A86" w:rsidRDefault="008330E4" w:rsidP="009C32C6">
            <w:pPr>
              <w:rPr>
                <w:rFonts w:asciiTheme="minorHAnsi" w:hAnsiTheme="minorHAnsi" w:cstheme="minorHAnsi"/>
                <w:sz w:val="18"/>
                <w:szCs w:val="18"/>
              </w:rPr>
            </w:pPr>
          </w:p>
        </w:tc>
        <w:tc>
          <w:tcPr>
            <w:tcW w:w="1134" w:type="dxa"/>
            <w:tcBorders>
              <w:bottom w:val="double" w:sz="1" w:space="0" w:color="000000"/>
            </w:tcBorders>
          </w:tcPr>
          <w:p w14:paraId="3FE76192" w14:textId="77777777" w:rsidR="008330E4" w:rsidRPr="00160A86" w:rsidRDefault="008330E4" w:rsidP="009C32C6">
            <w:pPr>
              <w:pStyle w:val="TableParagraph"/>
              <w:spacing w:before="37"/>
              <w:ind w:left="55" w:right="150"/>
              <w:jc w:val="center"/>
              <w:rPr>
                <w:rFonts w:asciiTheme="minorHAnsi" w:hAnsiTheme="minorHAnsi" w:cstheme="minorHAnsi"/>
                <w:sz w:val="18"/>
                <w:szCs w:val="18"/>
              </w:rPr>
            </w:pPr>
            <w:r w:rsidRPr="00160A86">
              <w:rPr>
                <w:rFonts w:asciiTheme="minorHAnsi" w:hAnsiTheme="minorHAnsi" w:cstheme="minorHAnsi"/>
                <w:sz w:val="18"/>
                <w:szCs w:val="18"/>
              </w:rPr>
              <w:t>V-103/5</w:t>
            </w:r>
          </w:p>
        </w:tc>
        <w:tc>
          <w:tcPr>
            <w:tcW w:w="5953" w:type="dxa"/>
            <w:tcBorders>
              <w:bottom w:val="double" w:sz="1" w:space="0" w:color="000000"/>
            </w:tcBorders>
          </w:tcPr>
          <w:p w14:paraId="2A97060B" w14:textId="77777777" w:rsidR="008330E4" w:rsidRPr="00160A86" w:rsidRDefault="008330E4" w:rsidP="009C32C6">
            <w:pPr>
              <w:pStyle w:val="TableParagraph"/>
              <w:spacing w:before="20"/>
              <w:ind w:left="77"/>
              <w:rPr>
                <w:rFonts w:asciiTheme="minorHAnsi" w:hAnsiTheme="minorHAnsi" w:cstheme="minorHAnsi"/>
                <w:sz w:val="18"/>
                <w:szCs w:val="18"/>
              </w:rPr>
            </w:pPr>
            <w:r w:rsidRPr="00160A86">
              <w:rPr>
                <w:rFonts w:asciiTheme="minorHAnsi" w:hAnsiTheme="minorHAnsi" w:cstheme="minorHAnsi"/>
                <w:sz w:val="18"/>
                <w:szCs w:val="18"/>
              </w:rPr>
              <w:t>The</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Revalidation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Process</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for</w:t>
            </w:r>
            <w:r w:rsidRPr="00160A86">
              <w:rPr>
                <w:rFonts w:asciiTheme="minorHAnsi" w:hAnsiTheme="minorHAnsi" w:cstheme="minorHAnsi"/>
                <w:spacing w:val="-1"/>
                <w:sz w:val="18"/>
                <w:szCs w:val="18"/>
              </w:rPr>
              <w:t xml:space="preserve"> </w:t>
            </w:r>
            <w:r w:rsidRPr="00160A86">
              <w:rPr>
                <w:rFonts w:asciiTheme="minorHAnsi" w:hAnsiTheme="minorHAnsi" w:cstheme="minorHAnsi"/>
                <w:sz w:val="18"/>
                <w:szCs w:val="18"/>
              </w:rPr>
              <w:t>VTS</w:t>
            </w:r>
            <w:r w:rsidRPr="00160A86">
              <w:rPr>
                <w:rFonts w:asciiTheme="minorHAnsi" w:hAnsiTheme="minorHAnsi" w:cstheme="minorHAnsi"/>
                <w:spacing w:val="-4"/>
                <w:sz w:val="18"/>
                <w:szCs w:val="18"/>
              </w:rPr>
              <w:t xml:space="preserve"> </w:t>
            </w:r>
            <w:r w:rsidRPr="00160A86">
              <w:rPr>
                <w:rFonts w:asciiTheme="minorHAnsi" w:hAnsiTheme="minorHAnsi" w:cstheme="minorHAnsi"/>
                <w:sz w:val="18"/>
                <w:szCs w:val="18"/>
              </w:rPr>
              <w:t>Qualification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and</w:t>
            </w:r>
            <w:r w:rsidRPr="00160A86">
              <w:rPr>
                <w:rFonts w:asciiTheme="minorHAnsi" w:hAnsiTheme="minorHAnsi" w:cstheme="minorHAnsi"/>
                <w:spacing w:val="-2"/>
                <w:sz w:val="18"/>
                <w:szCs w:val="18"/>
              </w:rPr>
              <w:t xml:space="preserve"> </w:t>
            </w:r>
            <w:r w:rsidRPr="00160A86">
              <w:rPr>
                <w:rFonts w:asciiTheme="minorHAnsi" w:hAnsiTheme="minorHAnsi" w:cstheme="minorHAnsi"/>
                <w:sz w:val="18"/>
                <w:szCs w:val="18"/>
              </w:rPr>
              <w:t>Certification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(Jun</w:t>
            </w:r>
            <w:r w:rsidRPr="00160A86">
              <w:rPr>
                <w:rFonts w:asciiTheme="minorHAnsi" w:hAnsiTheme="minorHAnsi" w:cstheme="minorHAnsi"/>
                <w:spacing w:val="-3"/>
                <w:sz w:val="18"/>
                <w:szCs w:val="18"/>
              </w:rPr>
              <w:t xml:space="preserve"> </w:t>
            </w:r>
            <w:r w:rsidRPr="00160A86">
              <w:rPr>
                <w:rFonts w:asciiTheme="minorHAnsi" w:hAnsiTheme="minorHAnsi" w:cstheme="minorHAnsi"/>
                <w:sz w:val="18"/>
                <w:szCs w:val="18"/>
              </w:rPr>
              <w:t>2016)</w:t>
            </w:r>
          </w:p>
        </w:tc>
      </w:tr>
      <w:tr w:rsidR="008330E4" w:rsidRPr="00160A86" w14:paraId="288E5949" w14:textId="77777777" w:rsidTr="008541C4">
        <w:trPr>
          <w:trHeight w:val="1425"/>
        </w:trPr>
        <w:tc>
          <w:tcPr>
            <w:tcW w:w="1404" w:type="dxa"/>
            <w:tcBorders>
              <w:top w:val="double" w:sz="1" w:space="0" w:color="000000"/>
            </w:tcBorders>
            <w:shd w:val="clear" w:color="auto" w:fill="00548B"/>
          </w:tcPr>
          <w:p w14:paraId="7B3976DE" w14:textId="77777777" w:rsidR="008330E4" w:rsidRPr="00160A86" w:rsidRDefault="008330E4" w:rsidP="009C32C6">
            <w:pPr>
              <w:pStyle w:val="TableParagraph"/>
              <w:spacing w:before="1"/>
              <w:ind w:left="69"/>
              <w:rPr>
                <w:rFonts w:asciiTheme="minorHAnsi" w:hAnsiTheme="minorHAnsi" w:cstheme="minorHAnsi"/>
                <w:b/>
                <w:sz w:val="18"/>
                <w:szCs w:val="18"/>
              </w:rPr>
            </w:pPr>
            <w:r w:rsidRPr="00160A86">
              <w:rPr>
                <w:rFonts w:asciiTheme="minorHAnsi" w:hAnsiTheme="minorHAnsi" w:cstheme="minorHAnsi"/>
                <w:b/>
                <w:color w:val="FFFFFF"/>
                <w:sz w:val="18"/>
                <w:szCs w:val="18"/>
              </w:rPr>
              <w:t>IALA1070</w:t>
            </w:r>
          </w:p>
          <w:p w14:paraId="66921177" w14:textId="77777777" w:rsidR="008330E4" w:rsidRPr="00160A86" w:rsidRDefault="008330E4" w:rsidP="009C32C6">
            <w:pPr>
              <w:pStyle w:val="TableParagraph"/>
              <w:spacing w:before="34"/>
              <w:ind w:left="69" w:right="291"/>
              <w:rPr>
                <w:rFonts w:asciiTheme="minorHAnsi" w:hAnsiTheme="minorHAnsi" w:cstheme="minorHAnsi"/>
                <w:b/>
                <w:sz w:val="18"/>
                <w:szCs w:val="18"/>
              </w:rPr>
            </w:pPr>
            <w:r w:rsidRPr="00160A86">
              <w:rPr>
                <w:rFonts w:asciiTheme="minorHAnsi" w:hAnsiTheme="minorHAnsi" w:cstheme="minorHAnsi"/>
                <w:b/>
                <w:color w:val="FFFFFF"/>
                <w:spacing w:val="-1"/>
                <w:sz w:val="18"/>
                <w:szCs w:val="18"/>
              </w:rPr>
              <w:t>Information</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Services</w:t>
            </w:r>
          </w:p>
        </w:tc>
        <w:tc>
          <w:tcPr>
            <w:tcW w:w="1701" w:type="dxa"/>
            <w:tcBorders>
              <w:top w:val="double" w:sz="1" w:space="0" w:color="000000"/>
            </w:tcBorders>
            <w:shd w:val="clear" w:color="auto" w:fill="808080"/>
          </w:tcPr>
          <w:p w14:paraId="0CB4F4F3" w14:textId="77777777" w:rsidR="008330E4" w:rsidRPr="00160A86" w:rsidRDefault="008330E4" w:rsidP="009C32C6">
            <w:pPr>
              <w:pStyle w:val="TableParagraph"/>
              <w:spacing w:before="1" w:line="276" w:lineRule="auto"/>
              <w:ind w:left="69" w:right="210"/>
              <w:rPr>
                <w:rFonts w:asciiTheme="minorHAnsi" w:hAnsiTheme="minorHAnsi" w:cstheme="minorHAnsi"/>
                <w:b/>
                <w:sz w:val="18"/>
                <w:szCs w:val="18"/>
              </w:rPr>
            </w:pPr>
            <w:r w:rsidRPr="00160A86">
              <w:rPr>
                <w:rFonts w:asciiTheme="minorHAnsi" w:hAnsiTheme="minorHAnsi" w:cstheme="minorHAnsi"/>
                <w:b/>
                <w:color w:val="FFFFFF"/>
                <w:sz w:val="18"/>
                <w:szCs w:val="18"/>
              </w:rPr>
              <w:t>Data</w:t>
            </w:r>
            <w:r w:rsidRPr="00160A86">
              <w:rPr>
                <w:rFonts w:asciiTheme="minorHAnsi" w:hAnsiTheme="minorHAnsi" w:cstheme="minorHAnsi"/>
                <w:b/>
                <w:color w:val="FFFFFF"/>
                <w:spacing w:val="-8"/>
                <w:sz w:val="18"/>
                <w:szCs w:val="18"/>
              </w:rPr>
              <w:t xml:space="preserve"> </w:t>
            </w:r>
            <w:r w:rsidRPr="00160A86">
              <w:rPr>
                <w:rFonts w:asciiTheme="minorHAnsi" w:hAnsiTheme="minorHAnsi" w:cstheme="minorHAnsi"/>
                <w:b/>
                <w:color w:val="FFFFFF"/>
                <w:sz w:val="18"/>
                <w:szCs w:val="18"/>
              </w:rPr>
              <w:t>models</w:t>
            </w:r>
            <w:r w:rsidRPr="00160A86">
              <w:rPr>
                <w:rFonts w:asciiTheme="minorHAnsi" w:hAnsiTheme="minorHAnsi" w:cstheme="minorHAnsi"/>
                <w:b/>
                <w:color w:val="FFFFFF"/>
                <w:spacing w:val="-8"/>
                <w:sz w:val="18"/>
                <w:szCs w:val="18"/>
              </w:rPr>
              <w:t xml:space="preserve"> </w:t>
            </w:r>
            <w:r w:rsidRPr="00160A86">
              <w:rPr>
                <w:rFonts w:asciiTheme="minorHAnsi" w:hAnsiTheme="minorHAnsi" w:cstheme="minorHAnsi"/>
                <w:b/>
                <w:color w:val="FFFFFF"/>
                <w:sz w:val="18"/>
                <w:szCs w:val="18"/>
              </w:rPr>
              <w:t>and</w:t>
            </w:r>
            <w:r w:rsidRPr="00160A86">
              <w:rPr>
                <w:rFonts w:asciiTheme="minorHAnsi" w:hAnsiTheme="minorHAnsi" w:cstheme="minorHAnsi"/>
                <w:b/>
                <w:color w:val="FFFFFF"/>
                <w:spacing w:val="-38"/>
                <w:sz w:val="18"/>
                <w:szCs w:val="18"/>
              </w:rPr>
              <w:t xml:space="preserve"> </w:t>
            </w:r>
            <w:r w:rsidRPr="00160A86">
              <w:rPr>
                <w:rFonts w:asciiTheme="minorHAnsi" w:hAnsiTheme="minorHAnsi" w:cstheme="minorHAnsi"/>
                <w:b/>
                <w:color w:val="FFFFFF"/>
                <w:sz w:val="18"/>
                <w:szCs w:val="18"/>
              </w:rPr>
              <w:t>data encoding</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z w:val="18"/>
                <w:szCs w:val="18"/>
              </w:rPr>
              <w:t>(IVEF, S-100, S-</w:t>
            </w:r>
            <w:r w:rsidRPr="00160A86">
              <w:rPr>
                <w:rFonts w:asciiTheme="minorHAnsi" w:hAnsiTheme="minorHAnsi" w:cstheme="minorHAnsi"/>
                <w:b/>
                <w:color w:val="FFFFFF"/>
                <w:spacing w:val="1"/>
                <w:sz w:val="18"/>
                <w:szCs w:val="18"/>
              </w:rPr>
              <w:t xml:space="preserve"> </w:t>
            </w:r>
            <w:r w:rsidRPr="00160A86">
              <w:rPr>
                <w:rFonts w:asciiTheme="minorHAnsi" w:hAnsiTheme="minorHAnsi" w:cstheme="minorHAnsi"/>
                <w:b/>
                <w:color w:val="FFFFFF"/>
                <w:sz w:val="18"/>
                <w:szCs w:val="18"/>
              </w:rPr>
              <w:t>200,</w:t>
            </w:r>
            <w:r w:rsidRPr="00160A86">
              <w:rPr>
                <w:rFonts w:asciiTheme="minorHAnsi" w:hAnsiTheme="minorHAnsi" w:cstheme="minorHAnsi"/>
                <w:b/>
                <w:color w:val="FFFFFF"/>
                <w:spacing w:val="-3"/>
                <w:sz w:val="18"/>
                <w:szCs w:val="18"/>
              </w:rPr>
              <w:t xml:space="preserve"> </w:t>
            </w:r>
            <w:r w:rsidRPr="00160A86">
              <w:rPr>
                <w:rFonts w:asciiTheme="minorHAnsi" w:hAnsiTheme="minorHAnsi" w:cstheme="minorHAnsi"/>
                <w:b/>
                <w:color w:val="FFFFFF"/>
                <w:sz w:val="18"/>
                <w:szCs w:val="18"/>
              </w:rPr>
              <w:t>ASM)</w:t>
            </w:r>
          </w:p>
        </w:tc>
        <w:tc>
          <w:tcPr>
            <w:tcW w:w="992" w:type="dxa"/>
            <w:tcBorders>
              <w:top w:val="double" w:sz="1" w:space="0" w:color="000000"/>
            </w:tcBorders>
          </w:tcPr>
          <w:p w14:paraId="1525C547" w14:textId="77777777" w:rsidR="008330E4" w:rsidRPr="00160A86" w:rsidRDefault="008330E4" w:rsidP="009C32C6">
            <w:pPr>
              <w:pStyle w:val="TableParagraph"/>
              <w:spacing w:before="1" w:line="276" w:lineRule="auto"/>
              <w:ind w:left="211" w:right="180" w:hanging="17"/>
              <w:rPr>
                <w:rFonts w:asciiTheme="minorHAnsi" w:hAnsiTheme="minorHAnsi" w:cstheme="minorHAnsi"/>
                <w:sz w:val="18"/>
                <w:szCs w:val="18"/>
              </w:rPr>
            </w:pPr>
            <w:r w:rsidRPr="00160A86">
              <w:rPr>
                <w:rFonts w:asciiTheme="minorHAnsi" w:hAnsiTheme="minorHAnsi" w:cstheme="minorHAnsi"/>
                <w:sz w:val="18"/>
                <w:szCs w:val="18"/>
              </w:rPr>
              <w:t>R0145</w:t>
            </w:r>
            <w:r w:rsidRPr="00160A86">
              <w:rPr>
                <w:rFonts w:asciiTheme="minorHAnsi" w:hAnsiTheme="minorHAnsi" w:cstheme="minorHAnsi"/>
                <w:spacing w:val="-38"/>
                <w:sz w:val="18"/>
                <w:szCs w:val="18"/>
              </w:rPr>
              <w:t xml:space="preserve"> </w:t>
            </w:r>
            <w:r w:rsidRPr="00160A86">
              <w:rPr>
                <w:rFonts w:asciiTheme="minorHAnsi" w:hAnsiTheme="minorHAnsi" w:cstheme="minorHAnsi"/>
                <w:sz w:val="18"/>
                <w:szCs w:val="18"/>
              </w:rPr>
              <w:t>V-145</w:t>
            </w:r>
          </w:p>
        </w:tc>
        <w:tc>
          <w:tcPr>
            <w:tcW w:w="3260" w:type="dxa"/>
            <w:tcBorders>
              <w:top w:val="double" w:sz="1" w:space="0" w:color="000000"/>
            </w:tcBorders>
          </w:tcPr>
          <w:p w14:paraId="650DF4B4" w14:textId="77777777" w:rsidR="008330E4" w:rsidRPr="00160A86" w:rsidRDefault="008330E4" w:rsidP="009C32C6">
            <w:pPr>
              <w:pStyle w:val="TableParagraph"/>
              <w:spacing w:before="1"/>
              <w:ind w:left="71" w:right="534"/>
              <w:rPr>
                <w:rFonts w:asciiTheme="minorHAnsi" w:hAnsiTheme="minorHAnsi" w:cstheme="minorHAnsi"/>
                <w:sz w:val="18"/>
                <w:szCs w:val="18"/>
              </w:rPr>
            </w:pPr>
            <w:r w:rsidRPr="00160A86">
              <w:rPr>
                <w:rFonts w:asciiTheme="minorHAnsi" w:hAnsiTheme="minorHAnsi" w:cstheme="minorHAnsi"/>
                <w:sz w:val="18"/>
                <w:szCs w:val="18"/>
              </w:rPr>
              <w:t>The Inter-VTS Exchange Format (IVEF)</w:t>
            </w:r>
            <w:r w:rsidRPr="00160A86">
              <w:rPr>
                <w:rFonts w:asciiTheme="minorHAnsi" w:hAnsiTheme="minorHAnsi" w:cstheme="minorHAnsi"/>
                <w:spacing w:val="-38"/>
                <w:sz w:val="18"/>
                <w:szCs w:val="18"/>
              </w:rPr>
              <w:t xml:space="preserve"> </w:t>
            </w:r>
            <w:r w:rsidRPr="00160A86">
              <w:rPr>
                <w:rFonts w:asciiTheme="minorHAnsi" w:hAnsiTheme="minorHAnsi" w:cstheme="minorHAnsi"/>
                <w:sz w:val="18"/>
                <w:szCs w:val="18"/>
              </w:rPr>
              <w:t>Service</w:t>
            </w:r>
          </w:p>
        </w:tc>
        <w:tc>
          <w:tcPr>
            <w:tcW w:w="1276" w:type="dxa"/>
            <w:tcBorders>
              <w:top w:val="double" w:sz="1" w:space="0" w:color="000000"/>
            </w:tcBorders>
          </w:tcPr>
          <w:p w14:paraId="63719B45" w14:textId="77777777" w:rsidR="008330E4" w:rsidRPr="00160A86" w:rsidRDefault="008330E4" w:rsidP="009C32C6">
            <w:pPr>
              <w:pStyle w:val="TableParagraph"/>
              <w:spacing w:before="1"/>
              <w:ind w:left="75"/>
              <w:rPr>
                <w:rFonts w:asciiTheme="minorHAnsi" w:hAnsiTheme="minorHAnsi" w:cstheme="minorHAnsi"/>
                <w:sz w:val="18"/>
                <w:szCs w:val="18"/>
              </w:rPr>
            </w:pPr>
            <w:r w:rsidRPr="00160A86">
              <w:rPr>
                <w:rFonts w:asciiTheme="minorHAnsi" w:hAnsiTheme="minorHAnsi" w:cstheme="minorHAnsi"/>
                <w:sz w:val="18"/>
                <w:szCs w:val="18"/>
              </w:rPr>
              <w:t>Normative</w:t>
            </w:r>
          </w:p>
        </w:tc>
        <w:tc>
          <w:tcPr>
            <w:tcW w:w="1134" w:type="dxa"/>
            <w:tcBorders>
              <w:top w:val="double" w:sz="1" w:space="0" w:color="000000"/>
            </w:tcBorders>
          </w:tcPr>
          <w:p w14:paraId="185E85E7" w14:textId="77777777" w:rsidR="008330E4" w:rsidRPr="00160A86" w:rsidRDefault="008330E4" w:rsidP="009C32C6">
            <w:pPr>
              <w:pStyle w:val="TableParagraph"/>
              <w:rPr>
                <w:rFonts w:asciiTheme="minorHAnsi" w:hAnsiTheme="minorHAnsi" w:cstheme="minorHAnsi"/>
                <w:sz w:val="18"/>
                <w:szCs w:val="18"/>
              </w:rPr>
            </w:pPr>
          </w:p>
        </w:tc>
        <w:tc>
          <w:tcPr>
            <w:tcW w:w="5953" w:type="dxa"/>
            <w:tcBorders>
              <w:top w:val="double" w:sz="1" w:space="0" w:color="000000"/>
            </w:tcBorders>
          </w:tcPr>
          <w:p w14:paraId="7D43AE9B" w14:textId="77777777" w:rsidR="008330E4" w:rsidRPr="00160A86" w:rsidRDefault="008330E4" w:rsidP="009C32C6">
            <w:pPr>
              <w:pStyle w:val="TableParagraph"/>
              <w:rPr>
                <w:rFonts w:asciiTheme="minorHAnsi" w:hAnsiTheme="minorHAnsi" w:cstheme="minorHAnsi"/>
                <w:sz w:val="18"/>
                <w:szCs w:val="18"/>
              </w:rPr>
            </w:pPr>
          </w:p>
        </w:tc>
      </w:tr>
    </w:tbl>
    <w:p w14:paraId="78040B6D" w14:textId="77777777" w:rsidR="008330E4" w:rsidRDefault="008330E4" w:rsidP="008330E4"/>
    <w:p w14:paraId="4E37407E" w14:textId="77777777" w:rsidR="00160A86" w:rsidRDefault="00160A86" w:rsidP="005378F4"/>
    <w:p w14:paraId="38B21131" w14:textId="77777777" w:rsidR="00160A86" w:rsidRPr="00160A86" w:rsidRDefault="00160A86" w:rsidP="00160A86"/>
    <w:p w14:paraId="224A6277" w14:textId="77777777" w:rsidR="00160A86" w:rsidRPr="00160A86" w:rsidRDefault="00160A86" w:rsidP="00160A86"/>
    <w:p w14:paraId="1AB024A8" w14:textId="77777777" w:rsidR="00160A86" w:rsidRPr="00160A86" w:rsidRDefault="00160A86" w:rsidP="00160A86"/>
    <w:p w14:paraId="727B080F" w14:textId="77777777" w:rsidR="00160A86" w:rsidRPr="00160A86" w:rsidRDefault="00160A86" w:rsidP="00160A86"/>
    <w:p w14:paraId="74F12F24" w14:textId="77777777" w:rsidR="00160A86" w:rsidRPr="00160A86" w:rsidRDefault="00160A86" w:rsidP="00160A86"/>
    <w:p w14:paraId="63AA767B" w14:textId="77777777" w:rsidR="00160A86" w:rsidRPr="00160A86" w:rsidRDefault="00160A86" w:rsidP="00160A86"/>
    <w:p w14:paraId="1D903702" w14:textId="77777777" w:rsidR="00160A86" w:rsidRPr="00160A86" w:rsidRDefault="00160A86" w:rsidP="00160A86"/>
    <w:p w14:paraId="409B17E6" w14:textId="77777777" w:rsidR="00160A86" w:rsidRPr="00160A86" w:rsidRDefault="00160A86" w:rsidP="00160A86"/>
    <w:p w14:paraId="18F0BA09" w14:textId="77777777" w:rsidR="00160A86" w:rsidRPr="00160A86" w:rsidRDefault="00160A86" w:rsidP="00160A86"/>
    <w:p w14:paraId="661D98D3" w14:textId="77777777" w:rsidR="00160A86" w:rsidRPr="00160A86" w:rsidRDefault="00160A86" w:rsidP="00160A86"/>
    <w:p w14:paraId="187CC147" w14:textId="77777777" w:rsidR="00160A86" w:rsidRPr="00160A86" w:rsidRDefault="00160A86" w:rsidP="00160A86"/>
    <w:p w14:paraId="050F867B" w14:textId="77777777" w:rsidR="00160A86" w:rsidRPr="00160A86" w:rsidRDefault="00160A86" w:rsidP="00160A86"/>
    <w:p w14:paraId="3FA6CD50" w14:textId="77777777" w:rsidR="00160A86" w:rsidRPr="00160A86" w:rsidRDefault="00160A86" w:rsidP="00160A86"/>
    <w:p w14:paraId="7D1F4B7A" w14:textId="77777777" w:rsidR="00160A86" w:rsidRPr="00160A86" w:rsidRDefault="00160A86" w:rsidP="00160A86"/>
    <w:p w14:paraId="349F8A39" w14:textId="77777777" w:rsidR="00160A86" w:rsidRPr="00160A86" w:rsidRDefault="00160A86" w:rsidP="00160A86"/>
    <w:p w14:paraId="67866CC5" w14:textId="77777777" w:rsidR="00160A86" w:rsidRPr="00160A86" w:rsidRDefault="00160A86" w:rsidP="00160A86"/>
    <w:p w14:paraId="2B07A705" w14:textId="77777777" w:rsidR="00160A86" w:rsidRPr="00160A86" w:rsidRDefault="00160A86" w:rsidP="00160A86"/>
    <w:p w14:paraId="5F9F4268" w14:textId="77777777" w:rsidR="00160A86" w:rsidRPr="00160A86" w:rsidRDefault="00160A86" w:rsidP="00160A86"/>
    <w:p w14:paraId="7BC37694" w14:textId="77777777" w:rsidR="00160A86" w:rsidRPr="00160A86" w:rsidRDefault="00160A86" w:rsidP="00160A86"/>
    <w:p w14:paraId="14A91410" w14:textId="77777777" w:rsidR="00160A86" w:rsidRPr="00160A86" w:rsidRDefault="00160A86" w:rsidP="00160A86"/>
    <w:p w14:paraId="35736CE0" w14:textId="77777777" w:rsidR="005378F4" w:rsidRPr="00160A86" w:rsidRDefault="005378F4" w:rsidP="00160A86">
      <w:pPr>
        <w:tabs>
          <w:tab w:val="left" w:pos="13414"/>
        </w:tabs>
      </w:pPr>
    </w:p>
    <w:sectPr w:rsidR="005378F4" w:rsidRPr="00160A86">
      <w:headerReference w:type="default" r:id="rId24"/>
      <w:footerReference w:type="default" r:id="rId25"/>
      <w:pgSz w:w="16840" w:h="11910" w:orient="landscape"/>
      <w:pgMar w:top="1060" w:right="980" w:bottom="1120" w:left="420" w:header="482" w:footer="9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DB74B" w14:textId="77777777" w:rsidR="00595AFC" w:rsidRDefault="00595AFC" w:rsidP="00362CD9">
      <w:r>
        <w:separator/>
      </w:r>
    </w:p>
  </w:endnote>
  <w:endnote w:type="continuationSeparator" w:id="0">
    <w:p w14:paraId="02DCE855" w14:textId="77777777" w:rsidR="00595AFC" w:rsidRDefault="00595AFC" w:rsidP="00362CD9">
      <w:r>
        <w:continuationSeparator/>
      </w:r>
    </w:p>
  </w:endnote>
  <w:endnote w:type="continuationNotice" w:id="1">
    <w:p w14:paraId="26F7A0A7" w14:textId="77777777" w:rsidR="00595AFC" w:rsidRDefault="00595A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Neue-Roman">
    <w:altName w:val="Arial"/>
    <w:panose1 w:val="00000000000000000000"/>
    <w:charset w:val="00"/>
    <w:family w:val="swiss"/>
    <w:notTrueType/>
    <w:pitch w:val="default"/>
    <w:sig w:usb0="00000003" w:usb1="00000000" w:usb2="00000000" w:usb3="00000000" w:csb0="00000001" w:csb1="00000000"/>
  </w:font>
  <w:font w:name="HelveticaNeue-Bold">
    <w:altName w:val="Arial"/>
    <w:panose1 w:val="00000000000000000000"/>
    <w:charset w:val="00"/>
    <w:family w:val="swiss"/>
    <w:notTrueType/>
    <w:pitch w:val="default"/>
    <w:sig w:usb0="00000003" w:usb1="00000000" w:usb2="00000000" w:usb3="00000000" w:csb0="00000001" w:csb1="00000000"/>
  </w:font>
  <w:font w:name="ZapfDingbats">
    <w:altName w:val="Malgun Gothic"/>
    <w:panose1 w:val="00000000000000000000"/>
    <w:charset w:val="81"/>
    <w:family w:val="auto"/>
    <w:notTrueType/>
    <w:pitch w:val="default"/>
    <w:sig w:usb0="00000001" w:usb1="09060000" w:usb2="00000010" w:usb3="00000000" w:csb0="00080000" w:csb1="00000000"/>
  </w:font>
  <w:font w:name="HelveticaNeue-Italic">
    <w:altName w:val="Arial"/>
    <w:panose1 w:val="00000000000000000000"/>
    <w:charset w:val="00"/>
    <w:family w:val="swiss"/>
    <w:notTrueType/>
    <w:pitch w:val="default"/>
    <w:sig w:usb0="00000003" w:usb1="00000000" w:usb2="00000000" w:usb3="00000000" w:csb0="00000001" w:csb1="00000000"/>
  </w:font>
  <w:font w:name="HelveticaNeue">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B64FC" w14:textId="77777777" w:rsidR="00BA4A09" w:rsidRDefault="00BA4A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AD43F" w14:textId="77777777" w:rsidR="00B069BF" w:rsidRPr="00036B9E" w:rsidRDefault="00B069BF" w:rsidP="00350AA4">
    <w:pPr>
      <w:pStyle w:val="Footer"/>
      <w:pBdr>
        <w:top w:val="single" w:sz="4" w:space="1" w:color="auto"/>
      </w:pBd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144748">
      <w:rPr>
        <w:rFonts w:ascii="Calibri" w:hAnsi="Calibri"/>
        <w:noProof/>
      </w:rPr>
      <w:t>2</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D90F2" w14:textId="77777777" w:rsidR="00BA4A09" w:rsidRDefault="00BA4A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B3ADD" w14:textId="77777777" w:rsidR="00B069BF" w:rsidRPr="00160A86" w:rsidRDefault="00B069BF" w:rsidP="00160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2D97C" w14:textId="77777777" w:rsidR="00595AFC" w:rsidRDefault="00595AFC" w:rsidP="00362CD9">
      <w:r>
        <w:separator/>
      </w:r>
    </w:p>
  </w:footnote>
  <w:footnote w:type="continuationSeparator" w:id="0">
    <w:p w14:paraId="599D92A4" w14:textId="77777777" w:rsidR="00595AFC" w:rsidRDefault="00595AFC" w:rsidP="00362CD9">
      <w:r>
        <w:continuationSeparator/>
      </w:r>
    </w:p>
  </w:footnote>
  <w:footnote w:type="continuationNotice" w:id="1">
    <w:p w14:paraId="26340C3C" w14:textId="77777777" w:rsidR="00595AFC" w:rsidRDefault="00595A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8A3D9" w14:textId="77777777" w:rsidR="00BA4A09" w:rsidRDefault="00BA4A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F4435" w14:textId="77777777" w:rsidR="00B069BF" w:rsidRDefault="00595AFC" w:rsidP="007A395D">
    <w:pPr>
      <w:pStyle w:val="Header"/>
      <w:jc w:val="right"/>
    </w:pPr>
    <w:sdt>
      <w:sdtPr>
        <w:id w:val="-1631313960"/>
        <w:docPartObj>
          <w:docPartGallery w:val="Watermarks"/>
          <w:docPartUnique/>
        </w:docPartObj>
      </w:sdtPr>
      <w:sdtEndPr/>
      <w:sdtContent>
        <w:r>
          <w:rPr>
            <w:noProof/>
            <w:lang w:val="en-US" w:eastAsia="en-US"/>
          </w:rPr>
          <w:pict w14:anchorId="5AB3DF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069BF">
      <w:rPr>
        <w:noProof/>
        <w:lang w:val="en-AU" w:eastAsia="en-AU"/>
      </w:rPr>
      <w:drawing>
        <wp:anchor distT="0" distB="0" distL="114300" distR="114300" simplePos="0" relativeHeight="251657216"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91B04" w14:textId="77777777" w:rsidR="00B069BF" w:rsidRDefault="00B069BF" w:rsidP="007A395D">
    <w:pPr>
      <w:pStyle w:val="Header"/>
      <w:jc w:val="center"/>
    </w:pPr>
    <w:r>
      <w:rPr>
        <w:noProof/>
        <w:lang w:val="en-AU" w:eastAsia="en-AU"/>
      </w:rPr>
      <w:drawing>
        <wp:anchor distT="0" distB="0" distL="114300" distR="114300" simplePos="0" relativeHeight="251656192"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ACE2584" w14:textId="77777777" w:rsidR="00B069BF" w:rsidRDefault="00B069BF" w:rsidP="007A395D">
    <w:pPr>
      <w:pStyle w:val="Header"/>
      <w:jc w:val="center"/>
    </w:pPr>
  </w:p>
  <w:p w14:paraId="01823A95" w14:textId="77777777" w:rsidR="00B069BF" w:rsidRDefault="00B069BF" w:rsidP="007A395D">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4773C" w14:textId="77777777" w:rsidR="00B069BF" w:rsidRDefault="00B069BF">
    <w:pPr>
      <w:pStyle w:val="BodyText"/>
      <w:spacing w:line="14" w:lineRule="auto"/>
      <w:rPr>
        <w:sz w:val="20"/>
      </w:rPr>
    </w:pPr>
    <w:r>
      <w:rPr>
        <w:noProof/>
        <w:lang w:val="en-AU" w:eastAsia="en-AU"/>
      </w:rPr>
      <w:drawing>
        <wp:anchor distT="0" distB="0" distL="0" distR="0" simplePos="0" relativeHeight="251658240" behindDoc="1" locked="0" layoutInCell="1" allowOverlap="1" wp14:anchorId="279BE973" wp14:editId="2357B167">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97C61"/>
    <w:multiLevelType w:val="hybridMultilevel"/>
    <w:tmpl w:val="7FE04D90"/>
    <w:lvl w:ilvl="0" w:tplc="0C09000F">
      <w:start w:val="4"/>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1D45A4F"/>
    <w:multiLevelType w:val="hybridMultilevel"/>
    <w:tmpl w:val="202C9618"/>
    <w:lvl w:ilvl="0" w:tplc="0C09000F">
      <w:start w:val="1"/>
      <w:numFmt w:val="decimal"/>
      <w:lvlText w:val="%1."/>
      <w:lvlJc w:val="left"/>
      <w:pPr>
        <w:ind w:left="367" w:hanging="367"/>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826D3F"/>
    <w:multiLevelType w:val="hybridMultilevel"/>
    <w:tmpl w:val="853CC0E2"/>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4C16E4F"/>
    <w:multiLevelType w:val="hybridMultilevel"/>
    <w:tmpl w:val="59186F98"/>
    <w:lvl w:ilvl="0" w:tplc="0C090003">
      <w:start w:val="1"/>
      <w:numFmt w:val="bullet"/>
      <w:lvlText w:val="o"/>
      <w:lvlJc w:val="left"/>
      <w:pPr>
        <w:ind w:left="1276" w:hanging="426"/>
      </w:pPr>
      <w:rPr>
        <w:rFonts w:ascii="Courier New" w:hAnsi="Courier New" w:cs="Courier New"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6" w15:restartNumberingAfterBreak="0">
    <w:nsid w:val="181D379D"/>
    <w:multiLevelType w:val="hybridMultilevel"/>
    <w:tmpl w:val="83166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B3454D1"/>
    <w:multiLevelType w:val="hybridMultilevel"/>
    <w:tmpl w:val="8202E9E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B3D3AEE"/>
    <w:multiLevelType w:val="multilevel"/>
    <w:tmpl w:val="A94432CA"/>
    <w:lvl w:ilvl="0">
      <w:start w:val="1"/>
      <w:numFmt w:val="decimal"/>
      <w:lvlText w:val="%1."/>
      <w:lvlJc w:val="left"/>
      <w:pPr>
        <w:ind w:left="765" w:hanging="360"/>
      </w:pPr>
    </w:lvl>
    <w:lvl w:ilvl="1">
      <w:start w:val="5"/>
      <w:numFmt w:val="decimal"/>
      <w:isLgl/>
      <w:lvlText w:val="%1.%2."/>
      <w:lvlJc w:val="left"/>
      <w:pPr>
        <w:ind w:left="799" w:hanging="394"/>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1845" w:hanging="1440"/>
      </w:pPr>
      <w:rPr>
        <w:rFonts w:hint="default"/>
      </w:rPr>
    </w:lvl>
    <w:lvl w:ilvl="8">
      <w:start w:val="1"/>
      <w:numFmt w:val="decimal"/>
      <w:isLgl/>
      <w:lvlText w:val="%1.%2.%3.%4.%5.%6.%7.%8.%9."/>
      <w:lvlJc w:val="left"/>
      <w:pPr>
        <w:ind w:left="2205" w:hanging="1800"/>
      </w:pPr>
      <w:rPr>
        <w:rFonts w:hint="default"/>
      </w:rPr>
    </w:lvl>
  </w:abstractNum>
  <w:abstractNum w:abstractNumId="10" w15:restartNumberingAfterBreak="0">
    <w:nsid w:val="1B971F06"/>
    <w:multiLevelType w:val="multilevel"/>
    <w:tmpl w:val="D0445670"/>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EA6EF0"/>
    <w:multiLevelType w:val="hybridMultilevel"/>
    <w:tmpl w:val="77022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D1B0E3F"/>
    <w:multiLevelType w:val="hybridMultilevel"/>
    <w:tmpl w:val="936644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19B17AD"/>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26E08A3"/>
    <w:multiLevelType w:val="hybridMultilevel"/>
    <w:tmpl w:val="EC08B382"/>
    <w:lvl w:ilvl="0" w:tplc="0C090003">
      <w:start w:val="1"/>
      <w:numFmt w:val="bullet"/>
      <w:lvlText w:val="o"/>
      <w:lvlJc w:val="left"/>
      <w:pPr>
        <w:ind w:left="1276" w:hanging="426"/>
      </w:pPr>
      <w:rPr>
        <w:rFonts w:ascii="Courier New" w:hAnsi="Courier New" w:cs="Courier New"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CC7AB5"/>
    <w:multiLevelType w:val="hybridMultilevel"/>
    <w:tmpl w:val="C10A2F0C"/>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3410261"/>
    <w:multiLevelType w:val="hybridMultilevel"/>
    <w:tmpl w:val="75EA04E0"/>
    <w:lvl w:ilvl="0" w:tplc="0C090011">
      <w:start w:val="1"/>
      <w:numFmt w:val="decimal"/>
      <w:lvlText w:val="%1)"/>
      <w:lvlJc w:val="left"/>
      <w:pPr>
        <w:ind w:left="2310" w:hanging="360"/>
      </w:pPr>
    </w:lvl>
    <w:lvl w:ilvl="1" w:tplc="0C090019" w:tentative="1">
      <w:start w:val="1"/>
      <w:numFmt w:val="lowerLetter"/>
      <w:lvlText w:val="%2."/>
      <w:lvlJc w:val="left"/>
      <w:pPr>
        <w:ind w:left="3030" w:hanging="360"/>
      </w:pPr>
    </w:lvl>
    <w:lvl w:ilvl="2" w:tplc="0C09001B" w:tentative="1">
      <w:start w:val="1"/>
      <w:numFmt w:val="lowerRoman"/>
      <w:lvlText w:val="%3."/>
      <w:lvlJc w:val="right"/>
      <w:pPr>
        <w:ind w:left="3750" w:hanging="180"/>
      </w:pPr>
    </w:lvl>
    <w:lvl w:ilvl="3" w:tplc="0C09000F" w:tentative="1">
      <w:start w:val="1"/>
      <w:numFmt w:val="decimal"/>
      <w:lvlText w:val="%4."/>
      <w:lvlJc w:val="left"/>
      <w:pPr>
        <w:ind w:left="4470" w:hanging="360"/>
      </w:pPr>
    </w:lvl>
    <w:lvl w:ilvl="4" w:tplc="0C090019" w:tentative="1">
      <w:start w:val="1"/>
      <w:numFmt w:val="lowerLetter"/>
      <w:lvlText w:val="%5."/>
      <w:lvlJc w:val="left"/>
      <w:pPr>
        <w:ind w:left="5190" w:hanging="360"/>
      </w:pPr>
    </w:lvl>
    <w:lvl w:ilvl="5" w:tplc="0C09001B" w:tentative="1">
      <w:start w:val="1"/>
      <w:numFmt w:val="lowerRoman"/>
      <w:lvlText w:val="%6."/>
      <w:lvlJc w:val="right"/>
      <w:pPr>
        <w:ind w:left="5910" w:hanging="180"/>
      </w:pPr>
    </w:lvl>
    <w:lvl w:ilvl="6" w:tplc="0C09000F" w:tentative="1">
      <w:start w:val="1"/>
      <w:numFmt w:val="decimal"/>
      <w:lvlText w:val="%7."/>
      <w:lvlJc w:val="left"/>
      <w:pPr>
        <w:ind w:left="6630" w:hanging="360"/>
      </w:pPr>
    </w:lvl>
    <w:lvl w:ilvl="7" w:tplc="0C090019" w:tentative="1">
      <w:start w:val="1"/>
      <w:numFmt w:val="lowerLetter"/>
      <w:lvlText w:val="%8."/>
      <w:lvlJc w:val="left"/>
      <w:pPr>
        <w:ind w:left="7350" w:hanging="360"/>
      </w:pPr>
    </w:lvl>
    <w:lvl w:ilvl="8" w:tplc="0C09001B" w:tentative="1">
      <w:start w:val="1"/>
      <w:numFmt w:val="lowerRoman"/>
      <w:lvlText w:val="%9."/>
      <w:lvlJc w:val="right"/>
      <w:pPr>
        <w:ind w:left="8070" w:hanging="180"/>
      </w:p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5A22C11"/>
    <w:multiLevelType w:val="hybridMultilevel"/>
    <w:tmpl w:val="397E1ED0"/>
    <w:lvl w:ilvl="0" w:tplc="EEDC130C">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BB11B89"/>
    <w:multiLevelType w:val="hybridMultilevel"/>
    <w:tmpl w:val="5CFA49C8"/>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3"/>
  </w:num>
  <w:num w:numId="4">
    <w:abstractNumId w:val="30"/>
  </w:num>
  <w:num w:numId="5">
    <w:abstractNumId w:val="15"/>
  </w:num>
  <w:num w:numId="6">
    <w:abstractNumId w:val="13"/>
  </w:num>
  <w:num w:numId="7">
    <w:abstractNumId w:val="23"/>
  </w:num>
  <w:num w:numId="8">
    <w:abstractNumId w:val="22"/>
  </w:num>
  <w:num w:numId="9">
    <w:abstractNumId w:val="29"/>
  </w:num>
  <w:num w:numId="10">
    <w:abstractNumId w:val="11"/>
  </w:num>
  <w:num w:numId="11">
    <w:abstractNumId w:val="24"/>
  </w:num>
  <w:num w:numId="12">
    <w:abstractNumId w:val="18"/>
  </w:num>
  <w:num w:numId="13">
    <w:abstractNumId w:val="16"/>
  </w:num>
  <w:num w:numId="14">
    <w:abstractNumId w:val="7"/>
  </w:num>
  <w:num w:numId="15">
    <w:abstractNumId w:val="19"/>
  </w:num>
  <w:num w:numId="16">
    <w:abstractNumId w:val="2"/>
  </w:num>
  <w:num w:numId="17">
    <w:abstractNumId w:val="6"/>
  </w:num>
  <w:num w:numId="18">
    <w:abstractNumId w:val="8"/>
  </w:num>
  <w:num w:numId="19">
    <w:abstractNumId w:val="28"/>
  </w:num>
  <w:num w:numId="20">
    <w:abstractNumId w:val="27"/>
  </w:num>
  <w:num w:numId="21">
    <w:abstractNumId w:val="4"/>
  </w:num>
  <w:num w:numId="22">
    <w:abstractNumId w:val="31"/>
  </w:num>
  <w:num w:numId="23">
    <w:abstractNumId w:val="17"/>
  </w:num>
  <w:num w:numId="24">
    <w:abstractNumId w:val="12"/>
  </w:num>
  <w:num w:numId="25">
    <w:abstractNumId w:val="21"/>
  </w:num>
  <w:num w:numId="26">
    <w:abstractNumId w:val="23"/>
  </w:num>
  <w:num w:numId="27">
    <w:abstractNumId w:val="1"/>
  </w:num>
  <w:num w:numId="28">
    <w:abstractNumId w:val="9"/>
  </w:num>
  <w:num w:numId="29">
    <w:abstractNumId w:val="32"/>
  </w:num>
  <w:num w:numId="30">
    <w:abstractNumId w:val="10"/>
  </w:num>
  <w:num w:numId="31">
    <w:abstractNumId w:val="22"/>
  </w:num>
  <w:num w:numId="32">
    <w:abstractNumId w:val="5"/>
  </w:num>
  <w:num w:numId="33">
    <w:abstractNumId w:val="25"/>
  </w:num>
  <w:num w:numId="34">
    <w:abstractNumId w:val="0"/>
  </w:num>
  <w:num w:numId="35">
    <w:abstractNumId w:val="14"/>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displayBackgroundShape/>
  <w:proofState w:spelling="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23EE6"/>
    <w:rsid w:val="00030862"/>
    <w:rsid w:val="0003092C"/>
    <w:rsid w:val="000338E6"/>
    <w:rsid w:val="00036A03"/>
    <w:rsid w:val="00036B9E"/>
    <w:rsid w:val="00037DF4"/>
    <w:rsid w:val="0004053F"/>
    <w:rsid w:val="0004178B"/>
    <w:rsid w:val="00045703"/>
    <w:rsid w:val="0004700E"/>
    <w:rsid w:val="00051CAD"/>
    <w:rsid w:val="00056536"/>
    <w:rsid w:val="00057045"/>
    <w:rsid w:val="00062280"/>
    <w:rsid w:val="00070C13"/>
    <w:rsid w:val="000715C9"/>
    <w:rsid w:val="00083D27"/>
    <w:rsid w:val="00084F33"/>
    <w:rsid w:val="00086CCD"/>
    <w:rsid w:val="0008762C"/>
    <w:rsid w:val="0009656A"/>
    <w:rsid w:val="0009784F"/>
    <w:rsid w:val="000A77A7"/>
    <w:rsid w:val="000B00F0"/>
    <w:rsid w:val="000B1707"/>
    <w:rsid w:val="000B7A1B"/>
    <w:rsid w:val="000C1B3E"/>
    <w:rsid w:val="000C2735"/>
    <w:rsid w:val="000C349E"/>
    <w:rsid w:val="000C590C"/>
    <w:rsid w:val="000D2502"/>
    <w:rsid w:val="000D5FCB"/>
    <w:rsid w:val="000E1E63"/>
    <w:rsid w:val="000E60C6"/>
    <w:rsid w:val="000F6F53"/>
    <w:rsid w:val="001072DB"/>
    <w:rsid w:val="00110AE7"/>
    <w:rsid w:val="00113013"/>
    <w:rsid w:val="00117D7B"/>
    <w:rsid w:val="001232EE"/>
    <w:rsid w:val="00125CD6"/>
    <w:rsid w:val="00134CF4"/>
    <w:rsid w:val="00137ABD"/>
    <w:rsid w:val="00137B62"/>
    <w:rsid w:val="00140281"/>
    <w:rsid w:val="00142929"/>
    <w:rsid w:val="00144748"/>
    <w:rsid w:val="00146E5F"/>
    <w:rsid w:val="00160A86"/>
    <w:rsid w:val="00164525"/>
    <w:rsid w:val="00177619"/>
    <w:rsid w:val="00177F4D"/>
    <w:rsid w:val="00180DDA"/>
    <w:rsid w:val="00194974"/>
    <w:rsid w:val="001A5B99"/>
    <w:rsid w:val="001A7A01"/>
    <w:rsid w:val="001B2A2D"/>
    <w:rsid w:val="001B6D97"/>
    <w:rsid w:val="001B737D"/>
    <w:rsid w:val="001C44A3"/>
    <w:rsid w:val="001C550E"/>
    <w:rsid w:val="001C5B86"/>
    <w:rsid w:val="001C6B75"/>
    <w:rsid w:val="001C713E"/>
    <w:rsid w:val="001C71BA"/>
    <w:rsid w:val="001C71CB"/>
    <w:rsid w:val="001D0E93"/>
    <w:rsid w:val="001D29E9"/>
    <w:rsid w:val="001D3D41"/>
    <w:rsid w:val="001E0E15"/>
    <w:rsid w:val="001E6E6A"/>
    <w:rsid w:val="001F0501"/>
    <w:rsid w:val="001F1305"/>
    <w:rsid w:val="001F528A"/>
    <w:rsid w:val="001F704E"/>
    <w:rsid w:val="00201722"/>
    <w:rsid w:val="002125B0"/>
    <w:rsid w:val="00225153"/>
    <w:rsid w:val="00225D7A"/>
    <w:rsid w:val="002348B0"/>
    <w:rsid w:val="00243228"/>
    <w:rsid w:val="00250DF9"/>
    <w:rsid w:val="00251483"/>
    <w:rsid w:val="0025448D"/>
    <w:rsid w:val="00255CAA"/>
    <w:rsid w:val="00263FA5"/>
    <w:rsid w:val="00264305"/>
    <w:rsid w:val="002644BA"/>
    <w:rsid w:val="00265B2B"/>
    <w:rsid w:val="0026723C"/>
    <w:rsid w:val="002703DE"/>
    <w:rsid w:val="00272CD9"/>
    <w:rsid w:val="00275918"/>
    <w:rsid w:val="00282172"/>
    <w:rsid w:val="00291052"/>
    <w:rsid w:val="002957BB"/>
    <w:rsid w:val="00296914"/>
    <w:rsid w:val="002A0346"/>
    <w:rsid w:val="002A0BC3"/>
    <w:rsid w:val="002A4487"/>
    <w:rsid w:val="002B1441"/>
    <w:rsid w:val="002B49E9"/>
    <w:rsid w:val="002C0FDD"/>
    <w:rsid w:val="002C11EA"/>
    <w:rsid w:val="002C24C4"/>
    <w:rsid w:val="002C5734"/>
    <w:rsid w:val="002C632E"/>
    <w:rsid w:val="002D0F32"/>
    <w:rsid w:val="002D22AA"/>
    <w:rsid w:val="002D3E8B"/>
    <w:rsid w:val="002D4575"/>
    <w:rsid w:val="002D5C0C"/>
    <w:rsid w:val="002E03D1"/>
    <w:rsid w:val="002E5B92"/>
    <w:rsid w:val="002E6B74"/>
    <w:rsid w:val="002E6FCA"/>
    <w:rsid w:val="002F2B29"/>
    <w:rsid w:val="002F4289"/>
    <w:rsid w:val="002F620F"/>
    <w:rsid w:val="002F72D6"/>
    <w:rsid w:val="00300BE0"/>
    <w:rsid w:val="003039D6"/>
    <w:rsid w:val="00304290"/>
    <w:rsid w:val="0031476F"/>
    <w:rsid w:val="0032264B"/>
    <w:rsid w:val="00340775"/>
    <w:rsid w:val="00340EBC"/>
    <w:rsid w:val="00341E78"/>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91AE2"/>
    <w:rsid w:val="00394622"/>
    <w:rsid w:val="003961DA"/>
    <w:rsid w:val="003972CE"/>
    <w:rsid w:val="003B28F5"/>
    <w:rsid w:val="003B531B"/>
    <w:rsid w:val="003B7B7D"/>
    <w:rsid w:val="003C089F"/>
    <w:rsid w:val="003C54CB"/>
    <w:rsid w:val="003C7A2A"/>
    <w:rsid w:val="003D2DC1"/>
    <w:rsid w:val="003D69D0"/>
    <w:rsid w:val="003D6AE5"/>
    <w:rsid w:val="003F2918"/>
    <w:rsid w:val="003F430E"/>
    <w:rsid w:val="003F4457"/>
    <w:rsid w:val="003F5A87"/>
    <w:rsid w:val="003F607F"/>
    <w:rsid w:val="0040157F"/>
    <w:rsid w:val="00406161"/>
    <w:rsid w:val="004067EA"/>
    <w:rsid w:val="0041088C"/>
    <w:rsid w:val="00412DD0"/>
    <w:rsid w:val="00420A38"/>
    <w:rsid w:val="00431B19"/>
    <w:rsid w:val="00434BF6"/>
    <w:rsid w:val="0045169E"/>
    <w:rsid w:val="004661AD"/>
    <w:rsid w:val="00472495"/>
    <w:rsid w:val="0048475E"/>
    <w:rsid w:val="004A13CE"/>
    <w:rsid w:val="004A6C1D"/>
    <w:rsid w:val="004C79FA"/>
    <w:rsid w:val="004D1D85"/>
    <w:rsid w:val="004D3C3A"/>
    <w:rsid w:val="004D6BBC"/>
    <w:rsid w:val="004E15AC"/>
    <w:rsid w:val="004E1CD1"/>
    <w:rsid w:val="004F116C"/>
    <w:rsid w:val="004F7EFC"/>
    <w:rsid w:val="005107EB"/>
    <w:rsid w:val="00521345"/>
    <w:rsid w:val="00524CDE"/>
    <w:rsid w:val="00526DF0"/>
    <w:rsid w:val="005378F4"/>
    <w:rsid w:val="00545CC4"/>
    <w:rsid w:val="0055152E"/>
    <w:rsid w:val="00551FFF"/>
    <w:rsid w:val="005607A2"/>
    <w:rsid w:val="0057198B"/>
    <w:rsid w:val="005735BC"/>
    <w:rsid w:val="00573CFE"/>
    <w:rsid w:val="00576EE8"/>
    <w:rsid w:val="0059582C"/>
    <w:rsid w:val="00595AFC"/>
    <w:rsid w:val="00595F37"/>
    <w:rsid w:val="005969F2"/>
    <w:rsid w:val="00596A43"/>
    <w:rsid w:val="00597FAE"/>
    <w:rsid w:val="005B080A"/>
    <w:rsid w:val="005B218A"/>
    <w:rsid w:val="005B32A3"/>
    <w:rsid w:val="005B4DFA"/>
    <w:rsid w:val="005B6E55"/>
    <w:rsid w:val="005B7D14"/>
    <w:rsid w:val="005C0D44"/>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53BB"/>
    <w:rsid w:val="0062222E"/>
    <w:rsid w:val="0063798B"/>
    <w:rsid w:val="00654E88"/>
    <w:rsid w:val="006616F3"/>
    <w:rsid w:val="00664073"/>
    <w:rsid w:val="006652C3"/>
    <w:rsid w:val="00674C47"/>
    <w:rsid w:val="00686123"/>
    <w:rsid w:val="00691FD0"/>
    <w:rsid w:val="00692148"/>
    <w:rsid w:val="006A1A1E"/>
    <w:rsid w:val="006A2887"/>
    <w:rsid w:val="006C5948"/>
    <w:rsid w:val="006D1978"/>
    <w:rsid w:val="006E5548"/>
    <w:rsid w:val="006E56D9"/>
    <w:rsid w:val="006F2A74"/>
    <w:rsid w:val="006F40AF"/>
    <w:rsid w:val="006F78B1"/>
    <w:rsid w:val="007000D4"/>
    <w:rsid w:val="007118F5"/>
    <w:rsid w:val="0071207F"/>
    <w:rsid w:val="00712AA4"/>
    <w:rsid w:val="007146C4"/>
    <w:rsid w:val="00721AA1"/>
    <w:rsid w:val="00724B67"/>
    <w:rsid w:val="00725F14"/>
    <w:rsid w:val="0074076A"/>
    <w:rsid w:val="00741702"/>
    <w:rsid w:val="00742CAA"/>
    <w:rsid w:val="00743067"/>
    <w:rsid w:val="007547F8"/>
    <w:rsid w:val="007641EC"/>
    <w:rsid w:val="00765622"/>
    <w:rsid w:val="007658F2"/>
    <w:rsid w:val="00770B6C"/>
    <w:rsid w:val="00773322"/>
    <w:rsid w:val="0077516C"/>
    <w:rsid w:val="007835C3"/>
    <w:rsid w:val="00783FEA"/>
    <w:rsid w:val="00786950"/>
    <w:rsid w:val="00790797"/>
    <w:rsid w:val="007A12F5"/>
    <w:rsid w:val="007A395D"/>
    <w:rsid w:val="007B187A"/>
    <w:rsid w:val="007B32D3"/>
    <w:rsid w:val="007B6BD5"/>
    <w:rsid w:val="007C167D"/>
    <w:rsid w:val="007C2428"/>
    <w:rsid w:val="007C346C"/>
    <w:rsid w:val="007E1985"/>
    <w:rsid w:val="007E63EF"/>
    <w:rsid w:val="007E6479"/>
    <w:rsid w:val="007E7E2A"/>
    <w:rsid w:val="0080294B"/>
    <w:rsid w:val="008156F7"/>
    <w:rsid w:val="00820978"/>
    <w:rsid w:val="0082480E"/>
    <w:rsid w:val="008330E4"/>
    <w:rsid w:val="008400CF"/>
    <w:rsid w:val="00841C54"/>
    <w:rsid w:val="00847746"/>
    <w:rsid w:val="00847FCD"/>
    <w:rsid w:val="00850293"/>
    <w:rsid w:val="00851373"/>
    <w:rsid w:val="00851BA6"/>
    <w:rsid w:val="008520E8"/>
    <w:rsid w:val="008532F0"/>
    <w:rsid w:val="008541C4"/>
    <w:rsid w:val="008547C7"/>
    <w:rsid w:val="0085654D"/>
    <w:rsid w:val="00861160"/>
    <w:rsid w:val="00861D98"/>
    <w:rsid w:val="0086654F"/>
    <w:rsid w:val="00883E5F"/>
    <w:rsid w:val="00892B4D"/>
    <w:rsid w:val="008A356F"/>
    <w:rsid w:val="008A4653"/>
    <w:rsid w:val="008A4717"/>
    <w:rsid w:val="008A50CC"/>
    <w:rsid w:val="008B3040"/>
    <w:rsid w:val="008C51F1"/>
    <w:rsid w:val="008D1694"/>
    <w:rsid w:val="008D79CB"/>
    <w:rsid w:val="008F07BC"/>
    <w:rsid w:val="008F1103"/>
    <w:rsid w:val="00907B49"/>
    <w:rsid w:val="00922E46"/>
    <w:rsid w:val="0092692B"/>
    <w:rsid w:val="00930561"/>
    <w:rsid w:val="00932894"/>
    <w:rsid w:val="00932A70"/>
    <w:rsid w:val="00933EC1"/>
    <w:rsid w:val="00943E9C"/>
    <w:rsid w:val="00953F4D"/>
    <w:rsid w:val="00960BB8"/>
    <w:rsid w:val="00964F5C"/>
    <w:rsid w:val="00965F4F"/>
    <w:rsid w:val="00966163"/>
    <w:rsid w:val="009679C2"/>
    <w:rsid w:val="00967D61"/>
    <w:rsid w:val="00973B57"/>
    <w:rsid w:val="00975900"/>
    <w:rsid w:val="009831C0"/>
    <w:rsid w:val="00990BDB"/>
    <w:rsid w:val="0099161D"/>
    <w:rsid w:val="009926AB"/>
    <w:rsid w:val="00993739"/>
    <w:rsid w:val="009A09D6"/>
    <w:rsid w:val="009A1C08"/>
    <w:rsid w:val="009A62A4"/>
    <w:rsid w:val="009A63BB"/>
    <w:rsid w:val="009A65CA"/>
    <w:rsid w:val="009B0719"/>
    <w:rsid w:val="009B1ACD"/>
    <w:rsid w:val="009C32C6"/>
    <w:rsid w:val="009D3FE8"/>
    <w:rsid w:val="009E0242"/>
    <w:rsid w:val="009F3C55"/>
    <w:rsid w:val="009F4490"/>
    <w:rsid w:val="009F5351"/>
    <w:rsid w:val="009F70F9"/>
    <w:rsid w:val="00A00327"/>
    <w:rsid w:val="00A0389B"/>
    <w:rsid w:val="00A04DC3"/>
    <w:rsid w:val="00A07033"/>
    <w:rsid w:val="00A20C3D"/>
    <w:rsid w:val="00A230C4"/>
    <w:rsid w:val="00A249C9"/>
    <w:rsid w:val="00A322CE"/>
    <w:rsid w:val="00A33A3C"/>
    <w:rsid w:val="00A446C9"/>
    <w:rsid w:val="00A635D6"/>
    <w:rsid w:val="00A64CE9"/>
    <w:rsid w:val="00A6744C"/>
    <w:rsid w:val="00A73AE5"/>
    <w:rsid w:val="00A75C88"/>
    <w:rsid w:val="00A83111"/>
    <w:rsid w:val="00A8553A"/>
    <w:rsid w:val="00A9190D"/>
    <w:rsid w:val="00A93AED"/>
    <w:rsid w:val="00AA73CB"/>
    <w:rsid w:val="00AB4A36"/>
    <w:rsid w:val="00AB69C7"/>
    <w:rsid w:val="00AC0E3B"/>
    <w:rsid w:val="00AC22E2"/>
    <w:rsid w:val="00AC6440"/>
    <w:rsid w:val="00AD4B47"/>
    <w:rsid w:val="00AD5682"/>
    <w:rsid w:val="00AD620F"/>
    <w:rsid w:val="00AE1319"/>
    <w:rsid w:val="00AE34BB"/>
    <w:rsid w:val="00AF0AA3"/>
    <w:rsid w:val="00B069BF"/>
    <w:rsid w:val="00B11A74"/>
    <w:rsid w:val="00B17DC1"/>
    <w:rsid w:val="00B226F2"/>
    <w:rsid w:val="00B267F1"/>
    <w:rsid w:val="00B274DF"/>
    <w:rsid w:val="00B43CC4"/>
    <w:rsid w:val="00B4482E"/>
    <w:rsid w:val="00B521C4"/>
    <w:rsid w:val="00B53656"/>
    <w:rsid w:val="00B56BDF"/>
    <w:rsid w:val="00B60A9E"/>
    <w:rsid w:val="00B60E3A"/>
    <w:rsid w:val="00B65812"/>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4059"/>
    <w:rsid w:val="00BA4A09"/>
    <w:rsid w:val="00BB2B9F"/>
    <w:rsid w:val="00BB7D9E"/>
    <w:rsid w:val="00BC2334"/>
    <w:rsid w:val="00BC67C7"/>
    <w:rsid w:val="00BC6B32"/>
    <w:rsid w:val="00BD0CE5"/>
    <w:rsid w:val="00BD3CB8"/>
    <w:rsid w:val="00BD4E6F"/>
    <w:rsid w:val="00BE050C"/>
    <w:rsid w:val="00BF32F0"/>
    <w:rsid w:val="00BF4DCE"/>
    <w:rsid w:val="00BF679B"/>
    <w:rsid w:val="00C01308"/>
    <w:rsid w:val="00C05CE5"/>
    <w:rsid w:val="00C17848"/>
    <w:rsid w:val="00C20FE5"/>
    <w:rsid w:val="00C308A5"/>
    <w:rsid w:val="00C37323"/>
    <w:rsid w:val="00C44C8F"/>
    <w:rsid w:val="00C4711F"/>
    <w:rsid w:val="00C5147E"/>
    <w:rsid w:val="00C6117E"/>
    <w:rsid w:val="00C6171E"/>
    <w:rsid w:val="00C86963"/>
    <w:rsid w:val="00C908B7"/>
    <w:rsid w:val="00C959A0"/>
    <w:rsid w:val="00C9677A"/>
    <w:rsid w:val="00CA36C8"/>
    <w:rsid w:val="00CA37BE"/>
    <w:rsid w:val="00CA3FAD"/>
    <w:rsid w:val="00CA6F2C"/>
    <w:rsid w:val="00CB16F3"/>
    <w:rsid w:val="00CB1925"/>
    <w:rsid w:val="00CB1A74"/>
    <w:rsid w:val="00CD1FE1"/>
    <w:rsid w:val="00CD6A13"/>
    <w:rsid w:val="00CE689F"/>
    <w:rsid w:val="00CF1871"/>
    <w:rsid w:val="00D00CA7"/>
    <w:rsid w:val="00D01874"/>
    <w:rsid w:val="00D019CE"/>
    <w:rsid w:val="00D01A00"/>
    <w:rsid w:val="00D1133E"/>
    <w:rsid w:val="00D17A34"/>
    <w:rsid w:val="00D231FB"/>
    <w:rsid w:val="00D23A75"/>
    <w:rsid w:val="00D26628"/>
    <w:rsid w:val="00D31F5B"/>
    <w:rsid w:val="00D32F21"/>
    <w:rsid w:val="00D33272"/>
    <w:rsid w:val="00D332B3"/>
    <w:rsid w:val="00D36963"/>
    <w:rsid w:val="00D37D1D"/>
    <w:rsid w:val="00D40207"/>
    <w:rsid w:val="00D44DD1"/>
    <w:rsid w:val="00D55207"/>
    <w:rsid w:val="00D624DA"/>
    <w:rsid w:val="00D67BC5"/>
    <w:rsid w:val="00D750E5"/>
    <w:rsid w:val="00D80887"/>
    <w:rsid w:val="00D81801"/>
    <w:rsid w:val="00D92B45"/>
    <w:rsid w:val="00D95962"/>
    <w:rsid w:val="00DA7E65"/>
    <w:rsid w:val="00DB334B"/>
    <w:rsid w:val="00DC2595"/>
    <w:rsid w:val="00DC2952"/>
    <w:rsid w:val="00DC389B"/>
    <w:rsid w:val="00DC5B55"/>
    <w:rsid w:val="00DD1600"/>
    <w:rsid w:val="00DE04CB"/>
    <w:rsid w:val="00DE2FEE"/>
    <w:rsid w:val="00DF1467"/>
    <w:rsid w:val="00DF5966"/>
    <w:rsid w:val="00E00BE9"/>
    <w:rsid w:val="00E05D3E"/>
    <w:rsid w:val="00E12645"/>
    <w:rsid w:val="00E16B00"/>
    <w:rsid w:val="00E22A11"/>
    <w:rsid w:val="00E26BB5"/>
    <w:rsid w:val="00E31E5C"/>
    <w:rsid w:val="00E41795"/>
    <w:rsid w:val="00E44DD2"/>
    <w:rsid w:val="00E558C3"/>
    <w:rsid w:val="00E55927"/>
    <w:rsid w:val="00E56DAB"/>
    <w:rsid w:val="00E56EA3"/>
    <w:rsid w:val="00E60540"/>
    <w:rsid w:val="00E60D51"/>
    <w:rsid w:val="00E62A82"/>
    <w:rsid w:val="00E70D5E"/>
    <w:rsid w:val="00E7406C"/>
    <w:rsid w:val="00E82B73"/>
    <w:rsid w:val="00E844B2"/>
    <w:rsid w:val="00E850BF"/>
    <w:rsid w:val="00E85DFB"/>
    <w:rsid w:val="00E860CB"/>
    <w:rsid w:val="00E87364"/>
    <w:rsid w:val="00E912A6"/>
    <w:rsid w:val="00E961B3"/>
    <w:rsid w:val="00E97511"/>
    <w:rsid w:val="00EA4844"/>
    <w:rsid w:val="00EA4D9C"/>
    <w:rsid w:val="00EA5A97"/>
    <w:rsid w:val="00EB2248"/>
    <w:rsid w:val="00EB75EE"/>
    <w:rsid w:val="00EB780C"/>
    <w:rsid w:val="00EC0170"/>
    <w:rsid w:val="00ED3965"/>
    <w:rsid w:val="00EE3CC5"/>
    <w:rsid w:val="00EE4C1D"/>
    <w:rsid w:val="00EF1688"/>
    <w:rsid w:val="00EF3685"/>
    <w:rsid w:val="00EF3DF1"/>
    <w:rsid w:val="00EF4886"/>
    <w:rsid w:val="00F04350"/>
    <w:rsid w:val="00F06674"/>
    <w:rsid w:val="00F1130A"/>
    <w:rsid w:val="00F133DB"/>
    <w:rsid w:val="00F159EB"/>
    <w:rsid w:val="00F25BF4"/>
    <w:rsid w:val="00F267DB"/>
    <w:rsid w:val="00F273BB"/>
    <w:rsid w:val="00F329BC"/>
    <w:rsid w:val="00F33BB3"/>
    <w:rsid w:val="00F357BE"/>
    <w:rsid w:val="00F42434"/>
    <w:rsid w:val="00F426B6"/>
    <w:rsid w:val="00F46F6F"/>
    <w:rsid w:val="00F60608"/>
    <w:rsid w:val="00F610AA"/>
    <w:rsid w:val="00F6206C"/>
    <w:rsid w:val="00F62217"/>
    <w:rsid w:val="00F63E25"/>
    <w:rsid w:val="00F67A27"/>
    <w:rsid w:val="00F71289"/>
    <w:rsid w:val="00F765C8"/>
    <w:rsid w:val="00F821F4"/>
    <w:rsid w:val="00F90C67"/>
    <w:rsid w:val="00FA163B"/>
    <w:rsid w:val="00FA70FD"/>
    <w:rsid w:val="00FA7ED6"/>
    <w:rsid w:val="00FB17A9"/>
    <w:rsid w:val="00FB527C"/>
    <w:rsid w:val="00FB6F75"/>
    <w:rsid w:val="00FC0EB3"/>
    <w:rsid w:val="00FC19C5"/>
    <w:rsid w:val="00FD675E"/>
    <w:rsid w:val="00FD7FB0"/>
    <w:rsid w:val="00FE50B6"/>
    <w:rsid w:val="00FE5674"/>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la-aism.org/product/use-of-decision-support-tools-for-vts-personnel-1110/"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iala-aism.org/product/use-of-decision-support-tools-for-vts-personnel-1110/" TargetMode="External"/><Relationship Id="rId17" Type="http://schemas.openxmlformats.org/officeDocument/2006/relationships/hyperlink" Target="https://www.iala-aism"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iala-aism.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product/use-of-decision-support-tools-for-vts-personnel-1110/"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iala-aism.org/product/s1040-vessel-traffic-services/"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la-aism.org/product/g1132-vts-vhf-voice-communication/" TargetMode="External"/><Relationship Id="rId22" Type="http://schemas.openxmlformats.org/officeDocument/2006/relationships/header" Target="header3.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207E413C-6D35-4D1E-A1D9-C999C1CF6976}">
  <ds:schemaRefs>
    <ds:schemaRef ds:uri="http://schemas.openxmlformats.org/officeDocument/2006/bibliography"/>
  </ds:schemaRefs>
</ds:datastoreItem>
</file>

<file path=customXml/itemProps4.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3652</Words>
  <Characters>20823</Characters>
  <Application>Microsoft Office Word</Application>
  <DocSecurity>0</DocSecurity>
  <Lines>173</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10</cp:revision>
  <cp:lastPrinted>2021-03-08T05:27:00Z</cp:lastPrinted>
  <dcterms:created xsi:type="dcterms:W3CDTF">2021-03-30T02:21:00Z</dcterms:created>
  <dcterms:modified xsi:type="dcterms:W3CDTF">2021-03-31T11:48:00Z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